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F9E17" w14:textId="22FAF3A1" w:rsidR="006F316B" w:rsidRDefault="006F316B" w:rsidP="004B0A6E">
      <w:pPr>
        <w:pStyle w:val="NoSpacing"/>
        <w:rPr>
          <w:b/>
          <w:bCs/>
          <w:sz w:val="28"/>
          <w:szCs w:val="28"/>
          <w:u w:val="single"/>
        </w:rPr>
      </w:pPr>
      <w:r>
        <w:rPr>
          <w:b/>
          <w:bCs/>
          <w:sz w:val="28"/>
          <w:szCs w:val="28"/>
          <w:u w:val="single"/>
        </w:rPr>
        <w:t>Prescribed Fire Encounters with Wildfires</w:t>
      </w:r>
    </w:p>
    <w:p w14:paraId="06378E5D" w14:textId="4C54B448" w:rsidR="004B0A6E" w:rsidRDefault="004B0A6E" w:rsidP="004B0A6E">
      <w:pPr>
        <w:pStyle w:val="NoSpacing"/>
        <w:rPr>
          <w:u w:val="single"/>
        </w:rPr>
      </w:pPr>
    </w:p>
    <w:p w14:paraId="6894FB68" w14:textId="372871F8" w:rsidR="00A170A9" w:rsidRDefault="00A170A9" w:rsidP="004B0A6E">
      <w:pPr>
        <w:pStyle w:val="NoSpacing"/>
      </w:pPr>
      <w:r w:rsidRPr="00A170A9">
        <w:t>James Beidler</w:t>
      </w:r>
      <w:r>
        <w:t xml:space="preserve"> </w:t>
      </w:r>
      <w:hyperlink r:id="rId5" w:history="1">
        <w:r w:rsidRPr="00AF5863">
          <w:rPr>
            <w:rStyle w:val="Hyperlink"/>
          </w:rPr>
          <w:t>beidler.james@epa.gov</w:t>
        </w:r>
      </w:hyperlink>
    </w:p>
    <w:p w14:paraId="637EEA9D" w14:textId="2F647635" w:rsidR="00A170A9" w:rsidRPr="00A170A9" w:rsidRDefault="00A170A9" w:rsidP="004B0A6E">
      <w:pPr>
        <w:pStyle w:val="NoSpacing"/>
      </w:pPr>
      <w:r>
        <w:t>8 Jan 2024</w:t>
      </w:r>
    </w:p>
    <w:p w14:paraId="0DCA9976" w14:textId="77777777" w:rsidR="00A170A9" w:rsidRDefault="00A170A9" w:rsidP="004B0A6E">
      <w:pPr>
        <w:pStyle w:val="NoSpacing"/>
        <w:rPr>
          <w:u w:val="single"/>
        </w:rPr>
      </w:pPr>
    </w:p>
    <w:p w14:paraId="08455301" w14:textId="43B1692B" w:rsidR="006F316B" w:rsidRDefault="006F316B" w:rsidP="004B0A6E">
      <w:pPr>
        <w:pStyle w:val="NoSpacing"/>
      </w:pPr>
      <w:r>
        <w:t>Multiple spatially specific fire perimeter datasets were evaluated for both wildfire (WF) and prescribed (RX) fire types. Datasets needed to meet the criteria of being spatially specific (</w:t>
      </w:r>
      <w:proofErr w:type="spellStart"/>
      <w:r>
        <w:t>ie</w:t>
      </w:r>
      <w:proofErr w:type="spellEnd"/>
      <w:r>
        <w:t xml:space="preserve">. perimeter polygons), differentiated by fire type, and encompassing at least 20 years of recent fires. Datasets were qualitatively judged by how spatially complete they appeared to other datasets and for any documented limitations. </w:t>
      </w:r>
    </w:p>
    <w:p w14:paraId="081C71D0" w14:textId="77777777" w:rsidR="006F316B" w:rsidRPr="006F316B" w:rsidRDefault="006F316B" w:rsidP="004B0A6E">
      <w:pPr>
        <w:pStyle w:val="NoSpacing"/>
      </w:pPr>
    </w:p>
    <w:p w14:paraId="305DDC5A" w14:textId="1BDB35F3" w:rsidR="006F316B" w:rsidRPr="006F316B" w:rsidRDefault="006F316B" w:rsidP="004B0A6E">
      <w:pPr>
        <w:pStyle w:val="NoSpacing"/>
      </w:pPr>
      <w:r w:rsidRPr="006F316B">
        <w:t>Table 1</w:t>
      </w:r>
      <w:r>
        <w:t>. Wildland fire dataset descriptions</w:t>
      </w:r>
    </w:p>
    <w:tbl>
      <w:tblPr>
        <w:tblStyle w:val="TableGrid"/>
        <w:tblW w:w="0" w:type="auto"/>
        <w:tblLook w:val="04A0" w:firstRow="1" w:lastRow="0" w:firstColumn="1" w:lastColumn="0" w:noHBand="0" w:noVBand="1"/>
      </w:tblPr>
      <w:tblGrid>
        <w:gridCol w:w="1360"/>
        <w:gridCol w:w="1360"/>
        <w:gridCol w:w="1326"/>
        <w:gridCol w:w="1780"/>
        <w:gridCol w:w="1584"/>
        <w:gridCol w:w="1940"/>
      </w:tblGrid>
      <w:tr w:rsidR="006F316B" w:rsidRPr="006F316B" w14:paraId="4242789A" w14:textId="77777777" w:rsidTr="006F316B">
        <w:trPr>
          <w:trHeight w:val="288"/>
        </w:trPr>
        <w:tc>
          <w:tcPr>
            <w:tcW w:w="1360" w:type="dxa"/>
            <w:noWrap/>
            <w:hideMark/>
          </w:tcPr>
          <w:p w14:paraId="62C1993A" w14:textId="77777777" w:rsidR="006F316B" w:rsidRPr="006F316B" w:rsidRDefault="006F316B" w:rsidP="006F316B">
            <w:pPr>
              <w:pStyle w:val="NoSpacing"/>
              <w:rPr>
                <w:b/>
                <w:bCs/>
              </w:rPr>
            </w:pPr>
            <w:r w:rsidRPr="006F316B">
              <w:rPr>
                <w:b/>
                <w:bCs/>
              </w:rPr>
              <w:t>Dataset Name</w:t>
            </w:r>
          </w:p>
        </w:tc>
        <w:tc>
          <w:tcPr>
            <w:tcW w:w="1360" w:type="dxa"/>
            <w:noWrap/>
            <w:hideMark/>
          </w:tcPr>
          <w:p w14:paraId="3820259B" w14:textId="77777777" w:rsidR="006F316B" w:rsidRPr="006F316B" w:rsidRDefault="006F316B" w:rsidP="006F316B">
            <w:pPr>
              <w:pStyle w:val="NoSpacing"/>
              <w:rPr>
                <w:b/>
                <w:bCs/>
              </w:rPr>
            </w:pPr>
            <w:r w:rsidRPr="006F316B">
              <w:rPr>
                <w:b/>
                <w:bCs/>
              </w:rPr>
              <w:t>Years</w:t>
            </w:r>
          </w:p>
        </w:tc>
        <w:tc>
          <w:tcPr>
            <w:tcW w:w="2000" w:type="dxa"/>
            <w:hideMark/>
          </w:tcPr>
          <w:p w14:paraId="444F757D" w14:textId="77777777" w:rsidR="006F316B" w:rsidRPr="006F316B" w:rsidRDefault="006F316B" w:rsidP="006F316B">
            <w:pPr>
              <w:pStyle w:val="NoSpacing"/>
              <w:rPr>
                <w:b/>
                <w:bCs/>
              </w:rPr>
            </w:pPr>
            <w:r w:rsidRPr="006F316B">
              <w:rPr>
                <w:b/>
                <w:bCs/>
              </w:rPr>
              <w:t>Spatial Coverage</w:t>
            </w:r>
          </w:p>
        </w:tc>
        <w:tc>
          <w:tcPr>
            <w:tcW w:w="1780" w:type="dxa"/>
            <w:noWrap/>
            <w:hideMark/>
          </w:tcPr>
          <w:p w14:paraId="375B0F82" w14:textId="77777777" w:rsidR="006F316B" w:rsidRPr="006F316B" w:rsidRDefault="006F316B" w:rsidP="006F316B">
            <w:pPr>
              <w:pStyle w:val="NoSpacing"/>
              <w:rPr>
                <w:b/>
                <w:bCs/>
              </w:rPr>
            </w:pPr>
            <w:r w:rsidRPr="006F316B">
              <w:rPr>
                <w:b/>
                <w:bCs/>
              </w:rPr>
              <w:t>Fire Types Selected</w:t>
            </w:r>
          </w:p>
        </w:tc>
        <w:tc>
          <w:tcPr>
            <w:tcW w:w="2660" w:type="dxa"/>
            <w:hideMark/>
          </w:tcPr>
          <w:p w14:paraId="3B6EB290" w14:textId="77777777" w:rsidR="006F316B" w:rsidRPr="006F316B" w:rsidRDefault="006F316B" w:rsidP="006F316B">
            <w:pPr>
              <w:pStyle w:val="NoSpacing"/>
              <w:rPr>
                <w:b/>
                <w:bCs/>
              </w:rPr>
            </w:pPr>
            <w:r w:rsidRPr="006F316B">
              <w:rPr>
                <w:b/>
                <w:bCs/>
              </w:rPr>
              <w:t>How complete?</w:t>
            </w:r>
          </w:p>
        </w:tc>
        <w:tc>
          <w:tcPr>
            <w:tcW w:w="3720" w:type="dxa"/>
            <w:hideMark/>
          </w:tcPr>
          <w:p w14:paraId="20C50AF7" w14:textId="77777777" w:rsidR="006F316B" w:rsidRPr="006F316B" w:rsidRDefault="006F316B" w:rsidP="006F316B">
            <w:pPr>
              <w:pStyle w:val="NoSpacing"/>
              <w:rPr>
                <w:b/>
                <w:bCs/>
              </w:rPr>
            </w:pPr>
            <w:r w:rsidRPr="006F316B">
              <w:rPr>
                <w:b/>
                <w:bCs/>
              </w:rPr>
              <w:t>Data Limitations</w:t>
            </w:r>
          </w:p>
        </w:tc>
      </w:tr>
      <w:tr w:rsidR="006F316B" w:rsidRPr="006F316B" w14:paraId="3862F07B" w14:textId="77777777" w:rsidTr="006F316B">
        <w:trPr>
          <w:trHeight w:val="864"/>
        </w:trPr>
        <w:tc>
          <w:tcPr>
            <w:tcW w:w="1360" w:type="dxa"/>
            <w:noWrap/>
            <w:hideMark/>
          </w:tcPr>
          <w:p w14:paraId="0B1981BE" w14:textId="77777777" w:rsidR="006F316B" w:rsidRPr="006F316B" w:rsidRDefault="006F316B" w:rsidP="006F316B">
            <w:pPr>
              <w:pStyle w:val="NoSpacing"/>
            </w:pPr>
            <w:r w:rsidRPr="006F316B">
              <w:t>EQUATES</w:t>
            </w:r>
          </w:p>
        </w:tc>
        <w:tc>
          <w:tcPr>
            <w:tcW w:w="1360" w:type="dxa"/>
            <w:noWrap/>
            <w:hideMark/>
          </w:tcPr>
          <w:p w14:paraId="6C9308AC" w14:textId="77777777" w:rsidR="006F316B" w:rsidRPr="006F316B" w:rsidRDefault="006F316B" w:rsidP="006F316B">
            <w:pPr>
              <w:pStyle w:val="NoSpacing"/>
            </w:pPr>
            <w:r w:rsidRPr="006F316B">
              <w:t>2004-2019*</w:t>
            </w:r>
          </w:p>
        </w:tc>
        <w:tc>
          <w:tcPr>
            <w:tcW w:w="2000" w:type="dxa"/>
            <w:hideMark/>
          </w:tcPr>
          <w:p w14:paraId="5FC0A698" w14:textId="77777777" w:rsidR="006F316B" w:rsidRPr="006F316B" w:rsidRDefault="006F316B" w:rsidP="006F316B">
            <w:pPr>
              <w:pStyle w:val="NoSpacing"/>
            </w:pPr>
            <w:r w:rsidRPr="006F316B">
              <w:t>CONUS</w:t>
            </w:r>
          </w:p>
        </w:tc>
        <w:tc>
          <w:tcPr>
            <w:tcW w:w="1780" w:type="dxa"/>
            <w:noWrap/>
            <w:hideMark/>
          </w:tcPr>
          <w:p w14:paraId="7CC3F5A6" w14:textId="77777777" w:rsidR="006F316B" w:rsidRPr="006F316B" w:rsidRDefault="006F316B" w:rsidP="006F316B">
            <w:pPr>
              <w:pStyle w:val="NoSpacing"/>
            </w:pPr>
            <w:r w:rsidRPr="006F316B">
              <w:t>WF</w:t>
            </w:r>
          </w:p>
        </w:tc>
        <w:tc>
          <w:tcPr>
            <w:tcW w:w="2660" w:type="dxa"/>
            <w:hideMark/>
          </w:tcPr>
          <w:p w14:paraId="04B3D8BF" w14:textId="77777777" w:rsidR="006F316B" w:rsidRPr="006F316B" w:rsidRDefault="006F316B" w:rsidP="006F316B">
            <w:pPr>
              <w:pStyle w:val="NoSpacing"/>
            </w:pPr>
            <w:r w:rsidRPr="006F316B">
              <w:t>&gt;95%; only a handful of WF from other datasets are missing</w:t>
            </w:r>
          </w:p>
        </w:tc>
        <w:tc>
          <w:tcPr>
            <w:tcW w:w="3720" w:type="dxa"/>
            <w:hideMark/>
          </w:tcPr>
          <w:p w14:paraId="028EB92F" w14:textId="77777777" w:rsidR="006F316B" w:rsidRPr="006F316B" w:rsidRDefault="006F316B" w:rsidP="006F316B">
            <w:pPr>
              <w:pStyle w:val="NoSpacing"/>
            </w:pPr>
            <w:r w:rsidRPr="006F316B">
              <w:t>Low fire type confidence in HMS-only; Manual entry errors for ICS</w:t>
            </w:r>
          </w:p>
        </w:tc>
      </w:tr>
      <w:tr w:rsidR="006F316B" w:rsidRPr="006F316B" w14:paraId="326ED5E2" w14:textId="77777777" w:rsidTr="006F316B">
        <w:trPr>
          <w:trHeight w:val="864"/>
        </w:trPr>
        <w:tc>
          <w:tcPr>
            <w:tcW w:w="1360" w:type="dxa"/>
            <w:noWrap/>
            <w:hideMark/>
          </w:tcPr>
          <w:p w14:paraId="46B05F33" w14:textId="77777777" w:rsidR="006F316B" w:rsidRPr="006F316B" w:rsidRDefault="006F316B" w:rsidP="006F316B">
            <w:pPr>
              <w:pStyle w:val="NoSpacing"/>
            </w:pPr>
            <w:r w:rsidRPr="006F316B">
              <w:t>MTBS</w:t>
            </w:r>
          </w:p>
        </w:tc>
        <w:tc>
          <w:tcPr>
            <w:tcW w:w="1360" w:type="dxa"/>
            <w:noWrap/>
            <w:hideMark/>
          </w:tcPr>
          <w:p w14:paraId="77410110" w14:textId="77777777" w:rsidR="006F316B" w:rsidRPr="006F316B" w:rsidRDefault="006F316B" w:rsidP="006F316B">
            <w:pPr>
              <w:pStyle w:val="NoSpacing"/>
            </w:pPr>
            <w:r w:rsidRPr="006F316B">
              <w:t>1984-2022</w:t>
            </w:r>
          </w:p>
        </w:tc>
        <w:tc>
          <w:tcPr>
            <w:tcW w:w="2000" w:type="dxa"/>
            <w:hideMark/>
          </w:tcPr>
          <w:p w14:paraId="13D2C557" w14:textId="77777777" w:rsidR="006F316B" w:rsidRPr="006F316B" w:rsidRDefault="006F316B" w:rsidP="006F316B">
            <w:pPr>
              <w:pStyle w:val="NoSpacing"/>
            </w:pPr>
            <w:r w:rsidRPr="006F316B">
              <w:t>Entire US</w:t>
            </w:r>
          </w:p>
        </w:tc>
        <w:tc>
          <w:tcPr>
            <w:tcW w:w="1780" w:type="dxa"/>
            <w:noWrap/>
            <w:hideMark/>
          </w:tcPr>
          <w:p w14:paraId="17E95E45" w14:textId="77777777" w:rsidR="006F316B" w:rsidRPr="006F316B" w:rsidRDefault="006F316B" w:rsidP="006F316B">
            <w:pPr>
              <w:pStyle w:val="NoSpacing"/>
            </w:pPr>
            <w:r w:rsidRPr="006F316B">
              <w:t>WF</w:t>
            </w:r>
          </w:p>
        </w:tc>
        <w:tc>
          <w:tcPr>
            <w:tcW w:w="2660" w:type="dxa"/>
            <w:hideMark/>
          </w:tcPr>
          <w:p w14:paraId="6ED2315D" w14:textId="77777777" w:rsidR="006F316B" w:rsidRPr="006F316B" w:rsidRDefault="006F316B" w:rsidP="006F316B">
            <w:pPr>
              <w:pStyle w:val="NoSpacing"/>
            </w:pPr>
            <w:r w:rsidRPr="006F316B">
              <w:t>Only WFs &gt; 1000 acres</w:t>
            </w:r>
          </w:p>
        </w:tc>
        <w:tc>
          <w:tcPr>
            <w:tcW w:w="3720" w:type="dxa"/>
            <w:hideMark/>
          </w:tcPr>
          <w:p w14:paraId="10BCB4C0" w14:textId="77777777" w:rsidR="006F316B" w:rsidRPr="006F316B" w:rsidRDefault="006F316B" w:rsidP="006F316B">
            <w:pPr>
              <w:pStyle w:val="NoSpacing"/>
            </w:pPr>
            <w:r w:rsidRPr="006F316B">
              <w:t>Relies on burn scars only with geospatial comparison to other datasets for fire type</w:t>
            </w:r>
          </w:p>
        </w:tc>
      </w:tr>
      <w:tr w:rsidR="006F316B" w:rsidRPr="006F316B" w14:paraId="5E4D06B3" w14:textId="77777777" w:rsidTr="006F316B">
        <w:trPr>
          <w:trHeight w:val="288"/>
        </w:trPr>
        <w:tc>
          <w:tcPr>
            <w:tcW w:w="1360" w:type="dxa"/>
            <w:noWrap/>
            <w:hideMark/>
          </w:tcPr>
          <w:p w14:paraId="6110186A" w14:textId="77777777" w:rsidR="006F316B" w:rsidRPr="006F316B" w:rsidRDefault="006F316B" w:rsidP="006F316B">
            <w:pPr>
              <w:pStyle w:val="NoSpacing"/>
            </w:pPr>
            <w:proofErr w:type="spellStart"/>
            <w:r w:rsidRPr="006F316B">
              <w:t>CalFIRE</w:t>
            </w:r>
            <w:proofErr w:type="spellEnd"/>
          </w:p>
        </w:tc>
        <w:tc>
          <w:tcPr>
            <w:tcW w:w="1360" w:type="dxa"/>
            <w:noWrap/>
            <w:hideMark/>
          </w:tcPr>
          <w:p w14:paraId="41858821" w14:textId="77777777" w:rsidR="006F316B" w:rsidRPr="006F316B" w:rsidRDefault="006F316B" w:rsidP="006F316B">
            <w:pPr>
              <w:pStyle w:val="NoSpacing"/>
            </w:pPr>
            <w:r w:rsidRPr="006F316B">
              <w:t>1950-Present</w:t>
            </w:r>
          </w:p>
        </w:tc>
        <w:tc>
          <w:tcPr>
            <w:tcW w:w="2000" w:type="dxa"/>
            <w:hideMark/>
          </w:tcPr>
          <w:p w14:paraId="3AC429DD" w14:textId="77777777" w:rsidR="006F316B" w:rsidRPr="006F316B" w:rsidRDefault="006F316B" w:rsidP="006F316B">
            <w:pPr>
              <w:pStyle w:val="NoSpacing"/>
            </w:pPr>
            <w:r w:rsidRPr="006F316B">
              <w:t>California</w:t>
            </w:r>
          </w:p>
        </w:tc>
        <w:tc>
          <w:tcPr>
            <w:tcW w:w="1780" w:type="dxa"/>
            <w:noWrap/>
            <w:hideMark/>
          </w:tcPr>
          <w:p w14:paraId="1286CEE4" w14:textId="77777777" w:rsidR="006F316B" w:rsidRPr="006F316B" w:rsidRDefault="006F316B" w:rsidP="006F316B">
            <w:pPr>
              <w:pStyle w:val="NoSpacing"/>
            </w:pPr>
            <w:r w:rsidRPr="006F316B">
              <w:t>WF</w:t>
            </w:r>
          </w:p>
        </w:tc>
        <w:tc>
          <w:tcPr>
            <w:tcW w:w="2660" w:type="dxa"/>
            <w:hideMark/>
          </w:tcPr>
          <w:p w14:paraId="58BBBEDE" w14:textId="77777777" w:rsidR="006F316B" w:rsidRPr="006F316B" w:rsidRDefault="006F316B" w:rsidP="006F316B">
            <w:pPr>
              <w:pStyle w:val="NoSpacing"/>
            </w:pPr>
            <w:r w:rsidRPr="006F316B">
              <w:t>&gt;99% for WF</w:t>
            </w:r>
          </w:p>
        </w:tc>
        <w:tc>
          <w:tcPr>
            <w:tcW w:w="3720" w:type="dxa"/>
            <w:hideMark/>
          </w:tcPr>
          <w:p w14:paraId="359633C6" w14:textId="77777777" w:rsidR="006F316B" w:rsidRPr="006F316B" w:rsidRDefault="006F316B" w:rsidP="006F316B">
            <w:pPr>
              <w:pStyle w:val="NoSpacing"/>
            </w:pPr>
            <w:r w:rsidRPr="006F316B">
              <w:t>May not include very small fires</w:t>
            </w:r>
          </w:p>
        </w:tc>
      </w:tr>
      <w:tr w:rsidR="006F316B" w:rsidRPr="006F316B" w14:paraId="0CC02DAB" w14:textId="77777777" w:rsidTr="006F316B">
        <w:trPr>
          <w:trHeight w:val="864"/>
        </w:trPr>
        <w:tc>
          <w:tcPr>
            <w:tcW w:w="1360" w:type="dxa"/>
            <w:noWrap/>
            <w:hideMark/>
          </w:tcPr>
          <w:p w14:paraId="4C06DDB7" w14:textId="77777777" w:rsidR="006F316B" w:rsidRPr="006F316B" w:rsidRDefault="006F316B" w:rsidP="006F316B">
            <w:pPr>
              <w:pStyle w:val="NoSpacing"/>
            </w:pPr>
            <w:r w:rsidRPr="006F316B">
              <w:t>USFS FACTS</w:t>
            </w:r>
          </w:p>
        </w:tc>
        <w:tc>
          <w:tcPr>
            <w:tcW w:w="1360" w:type="dxa"/>
            <w:noWrap/>
            <w:hideMark/>
          </w:tcPr>
          <w:p w14:paraId="3E748368" w14:textId="77777777" w:rsidR="006F316B" w:rsidRPr="006F316B" w:rsidRDefault="006F316B" w:rsidP="006F316B">
            <w:pPr>
              <w:pStyle w:val="NoSpacing"/>
            </w:pPr>
            <w:r w:rsidRPr="006F316B">
              <w:t>1980s-Present</w:t>
            </w:r>
          </w:p>
        </w:tc>
        <w:tc>
          <w:tcPr>
            <w:tcW w:w="2000" w:type="dxa"/>
            <w:hideMark/>
          </w:tcPr>
          <w:p w14:paraId="16E20307" w14:textId="77777777" w:rsidR="006F316B" w:rsidRPr="006F316B" w:rsidRDefault="006F316B" w:rsidP="006F316B">
            <w:pPr>
              <w:pStyle w:val="NoSpacing"/>
            </w:pPr>
            <w:r w:rsidRPr="006F316B">
              <w:t>USFS lands</w:t>
            </w:r>
          </w:p>
        </w:tc>
        <w:tc>
          <w:tcPr>
            <w:tcW w:w="1780" w:type="dxa"/>
            <w:noWrap/>
            <w:hideMark/>
          </w:tcPr>
          <w:p w14:paraId="779AD9A3" w14:textId="77777777" w:rsidR="006F316B" w:rsidRPr="006F316B" w:rsidRDefault="006F316B" w:rsidP="006F316B">
            <w:pPr>
              <w:pStyle w:val="NoSpacing"/>
            </w:pPr>
            <w:r w:rsidRPr="006F316B">
              <w:t>RX</w:t>
            </w:r>
          </w:p>
        </w:tc>
        <w:tc>
          <w:tcPr>
            <w:tcW w:w="2660" w:type="dxa"/>
            <w:hideMark/>
          </w:tcPr>
          <w:p w14:paraId="0A9C47F7" w14:textId="77777777" w:rsidR="006F316B" w:rsidRPr="006F316B" w:rsidRDefault="006F316B" w:rsidP="006F316B">
            <w:pPr>
              <w:pStyle w:val="NoSpacing"/>
            </w:pPr>
            <w:r w:rsidRPr="006F316B">
              <w:t>&gt;99% for RX</w:t>
            </w:r>
          </w:p>
        </w:tc>
        <w:tc>
          <w:tcPr>
            <w:tcW w:w="3720" w:type="dxa"/>
            <w:hideMark/>
          </w:tcPr>
          <w:p w14:paraId="28818B0D" w14:textId="77777777" w:rsidR="006F316B" w:rsidRPr="006F316B" w:rsidRDefault="006F316B" w:rsidP="006F316B">
            <w:pPr>
              <w:pStyle w:val="NoSpacing"/>
            </w:pPr>
            <w:r w:rsidRPr="006F316B">
              <w:t>Only includes lands managed by USFS, polygons may not represent actual completed treatment area</w:t>
            </w:r>
          </w:p>
        </w:tc>
      </w:tr>
      <w:tr w:rsidR="006F316B" w:rsidRPr="006F316B" w14:paraId="17994C0E" w14:textId="77777777" w:rsidTr="006F316B">
        <w:trPr>
          <w:trHeight w:val="576"/>
        </w:trPr>
        <w:tc>
          <w:tcPr>
            <w:tcW w:w="1360" w:type="dxa"/>
            <w:noWrap/>
            <w:hideMark/>
          </w:tcPr>
          <w:p w14:paraId="43A4B896" w14:textId="77777777" w:rsidR="006F316B" w:rsidRPr="006F316B" w:rsidRDefault="006F316B" w:rsidP="006F316B">
            <w:pPr>
              <w:pStyle w:val="NoSpacing"/>
            </w:pPr>
            <w:r w:rsidRPr="006F316B">
              <w:t>BLM</w:t>
            </w:r>
          </w:p>
        </w:tc>
        <w:tc>
          <w:tcPr>
            <w:tcW w:w="1360" w:type="dxa"/>
            <w:noWrap/>
            <w:hideMark/>
          </w:tcPr>
          <w:p w14:paraId="214A2690" w14:textId="77777777" w:rsidR="006F316B" w:rsidRPr="006F316B" w:rsidRDefault="006F316B" w:rsidP="006F316B">
            <w:pPr>
              <w:pStyle w:val="NoSpacing"/>
            </w:pPr>
            <w:r w:rsidRPr="006F316B">
              <w:t>Varies</w:t>
            </w:r>
          </w:p>
        </w:tc>
        <w:tc>
          <w:tcPr>
            <w:tcW w:w="2000" w:type="dxa"/>
            <w:hideMark/>
          </w:tcPr>
          <w:p w14:paraId="34B63483" w14:textId="77777777" w:rsidR="006F316B" w:rsidRPr="006F316B" w:rsidRDefault="006F316B" w:rsidP="006F316B">
            <w:pPr>
              <w:pStyle w:val="NoSpacing"/>
            </w:pPr>
            <w:r w:rsidRPr="006F316B">
              <w:t>BLM lands in CA, OR, WA, CO, NM, UT</w:t>
            </w:r>
          </w:p>
        </w:tc>
        <w:tc>
          <w:tcPr>
            <w:tcW w:w="1780" w:type="dxa"/>
            <w:noWrap/>
            <w:hideMark/>
          </w:tcPr>
          <w:p w14:paraId="4D094308" w14:textId="77777777" w:rsidR="006F316B" w:rsidRPr="006F316B" w:rsidRDefault="006F316B" w:rsidP="006F316B">
            <w:pPr>
              <w:pStyle w:val="NoSpacing"/>
            </w:pPr>
            <w:r w:rsidRPr="006F316B">
              <w:t>RX</w:t>
            </w:r>
          </w:p>
        </w:tc>
        <w:tc>
          <w:tcPr>
            <w:tcW w:w="2660" w:type="dxa"/>
            <w:hideMark/>
          </w:tcPr>
          <w:p w14:paraId="775D61A5" w14:textId="77777777" w:rsidR="006F316B" w:rsidRPr="006F316B" w:rsidRDefault="006F316B" w:rsidP="006F316B">
            <w:pPr>
              <w:pStyle w:val="NoSpacing"/>
            </w:pPr>
            <w:r w:rsidRPr="006F316B">
              <w:t>&gt;99% for RX</w:t>
            </w:r>
          </w:p>
        </w:tc>
        <w:tc>
          <w:tcPr>
            <w:tcW w:w="3720" w:type="dxa"/>
            <w:hideMark/>
          </w:tcPr>
          <w:p w14:paraId="5477EBAE" w14:textId="77777777" w:rsidR="006F316B" w:rsidRPr="006F316B" w:rsidRDefault="006F316B" w:rsidP="006F316B">
            <w:pPr>
              <w:pStyle w:val="NoSpacing"/>
            </w:pPr>
            <w:r w:rsidRPr="006F316B">
              <w:t>NV and AZ data not readily available. State data starts at different years.</w:t>
            </w:r>
          </w:p>
        </w:tc>
      </w:tr>
      <w:tr w:rsidR="006F316B" w:rsidRPr="006F316B" w14:paraId="3A1C44D8" w14:textId="77777777" w:rsidTr="006F316B">
        <w:trPr>
          <w:trHeight w:val="2304"/>
        </w:trPr>
        <w:tc>
          <w:tcPr>
            <w:tcW w:w="1360" w:type="dxa"/>
            <w:noWrap/>
            <w:hideMark/>
          </w:tcPr>
          <w:p w14:paraId="6F076064" w14:textId="77777777" w:rsidR="006F316B" w:rsidRPr="006F316B" w:rsidRDefault="006F316B" w:rsidP="006F316B">
            <w:pPr>
              <w:pStyle w:val="NoSpacing"/>
            </w:pPr>
            <w:proofErr w:type="spellStart"/>
            <w:r w:rsidRPr="006F316B">
              <w:t>LandFire</w:t>
            </w:r>
            <w:proofErr w:type="spellEnd"/>
          </w:p>
        </w:tc>
        <w:tc>
          <w:tcPr>
            <w:tcW w:w="1360" w:type="dxa"/>
            <w:noWrap/>
            <w:hideMark/>
          </w:tcPr>
          <w:p w14:paraId="0909DC16" w14:textId="77777777" w:rsidR="006F316B" w:rsidRPr="006F316B" w:rsidRDefault="006F316B" w:rsidP="006F316B">
            <w:pPr>
              <w:pStyle w:val="NoSpacing"/>
            </w:pPr>
            <w:r w:rsidRPr="006F316B">
              <w:t>1999-2022</w:t>
            </w:r>
          </w:p>
        </w:tc>
        <w:tc>
          <w:tcPr>
            <w:tcW w:w="2000" w:type="dxa"/>
            <w:hideMark/>
          </w:tcPr>
          <w:p w14:paraId="5A4CDFED" w14:textId="77777777" w:rsidR="006F316B" w:rsidRPr="006F316B" w:rsidRDefault="006F316B" w:rsidP="006F316B">
            <w:pPr>
              <w:pStyle w:val="NoSpacing"/>
            </w:pPr>
            <w:r w:rsidRPr="006F316B">
              <w:t>Entire US</w:t>
            </w:r>
          </w:p>
        </w:tc>
        <w:tc>
          <w:tcPr>
            <w:tcW w:w="1780" w:type="dxa"/>
            <w:noWrap/>
            <w:hideMark/>
          </w:tcPr>
          <w:p w14:paraId="5237802E" w14:textId="77777777" w:rsidR="006F316B" w:rsidRPr="006F316B" w:rsidRDefault="006F316B" w:rsidP="006F316B">
            <w:pPr>
              <w:pStyle w:val="NoSpacing"/>
            </w:pPr>
            <w:r w:rsidRPr="006F316B">
              <w:t>RX</w:t>
            </w:r>
          </w:p>
        </w:tc>
        <w:tc>
          <w:tcPr>
            <w:tcW w:w="2660" w:type="dxa"/>
            <w:hideMark/>
          </w:tcPr>
          <w:p w14:paraId="363D52EE" w14:textId="77777777" w:rsidR="006F316B" w:rsidRPr="006F316B" w:rsidRDefault="006F316B" w:rsidP="006F316B">
            <w:pPr>
              <w:pStyle w:val="NoSpacing"/>
            </w:pPr>
            <w:r w:rsidRPr="006F316B">
              <w:t>Difficult to tell</w:t>
            </w:r>
          </w:p>
        </w:tc>
        <w:tc>
          <w:tcPr>
            <w:tcW w:w="3720" w:type="dxa"/>
            <w:hideMark/>
          </w:tcPr>
          <w:p w14:paraId="69A355B7" w14:textId="77777777" w:rsidR="006F316B" w:rsidRPr="00206C25" w:rsidRDefault="006F316B" w:rsidP="006F316B">
            <w:pPr>
              <w:pStyle w:val="NoSpacing"/>
              <w:rPr>
                <w:sz w:val="20"/>
                <w:szCs w:val="20"/>
              </w:rPr>
            </w:pPr>
            <w:r w:rsidRPr="00206C25">
              <w:rPr>
                <w:sz w:val="20"/>
                <w:szCs w:val="20"/>
              </w:rPr>
              <w:t xml:space="preserve">This is a mix of datasets, including MTBS, FACTS, and BLM/DOI, that is joined into a single geodatabase for determining </w:t>
            </w:r>
            <w:proofErr w:type="spellStart"/>
            <w:r w:rsidRPr="00206C25">
              <w:rPr>
                <w:sz w:val="20"/>
                <w:szCs w:val="20"/>
              </w:rPr>
              <w:t>distrubance</w:t>
            </w:r>
            <w:proofErr w:type="spellEnd"/>
            <w:r w:rsidRPr="00206C25">
              <w:rPr>
                <w:sz w:val="20"/>
                <w:szCs w:val="20"/>
              </w:rPr>
              <w:t xml:space="preserve"> in </w:t>
            </w:r>
            <w:proofErr w:type="spellStart"/>
            <w:r w:rsidRPr="00206C25">
              <w:rPr>
                <w:sz w:val="20"/>
                <w:szCs w:val="20"/>
              </w:rPr>
              <w:t>LandFire</w:t>
            </w:r>
            <w:proofErr w:type="spellEnd"/>
            <w:r w:rsidRPr="00206C25">
              <w:rPr>
                <w:sz w:val="20"/>
                <w:szCs w:val="20"/>
              </w:rPr>
              <w:t xml:space="preserve">. Datasets are not consistent </w:t>
            </w:r>
            <w:r w:rsidRPr="00206C25">
              <w:rPr>
                <w:sz w:val="20"/>
                <w:szCs w:val="20"/>
              </w:rPr>
              <w:lastRenderedPageBreak/>
              <w:t>across years and do not completely match some of the datasets (such as the FACTS selection that I'm using)</w:t>
            </w:r>
          </w:p>
        </w:tc>
      </w:tr>
    </w:tbl>
    <w:p w14:paraId="524FA1F4" w14:textId="77777777" w:rsidR="00206C25" w:rsidRDefault="00206C25" w:rsidP="004B0A6E">
      <w:pPr>
        <w:pStyle w:val="NoSpacing"/>
      </w:pPr>
    </w:p>
    <w:p w14:paraId="1FAF19AB" w14:textId="67375F4B" w:rsidR="004B0A6E" w:rsidRDefault="006F316B" w:rsidP="004B0A6E">
      <w:pPr>
        <w:pStyle w:val="NoSpacing"/>
      </w:pPr>
      <w:r>
        <w:t>Each dataset was filtered so that it contained only wildfires (for wildfire types) or broadcast burns (for prescribed burn types). The datasets were spatially subset to California and Oregon and temporally subset to the years 2004-2017 for comparison purposes.</w:t>
      </w:r>
    </w:p>
    <w:p w14:paraId="28BFA527" w14:textId="5B2F9585" w:rsidR="006F316B" w:rsidRDefault="006F316B" w:rsidP="004B0A6E">
      <w:pPr>
        <w:pStyle w:val="NoSpacing"/>
      </w:pPr>
    </w:p>
    <w:p w14:paraId="4B87ECAD" w14:textId="32586F3A" w:rsidR="006F316B" w:rsidRDefault="006F316B" w:rsidP="004B0A6E">
      <w:pPr>
        <w:pStyle w:val="NoSpacing"/>
      </w:pPr>
      <w:r>
        <w:t>The number of records remaining in each dataset after filtering is shown in table 2.</w:t>
      </w:r>
    </w:p>
    <w:p w14:paraId="05AFD55F" w14:textId="4599540F" w:rsidR="00633884" w:rsidRDefault="00633884" w:rsidP="004B0A6E">
      <w:pPr>
        <w:pStyle w:val="NoSpacing"/>
      </w:pPr>
    </w:p>
    <w:p w14:paraId="263AA648" w14:textId="4631DF93" w:rsidR="00633884" w:rsidRDefault="00633884" w:rsidP="004B0A6E">
      <w:pPr>
        <w:pStyle w:val="NoSpacing"/>
      </w:pPr>
      <w:r>
        <w:t>Table 2. Number of polygons and total area for OR and CA 2004-2017</w:t>
      </w:r>
    </w:p>
    <w:tbl>
      <w:tblPr>
        <w:tblW w:w="6500" w:type="dxa"/>
        <w:tblInd w:w="113" w:type="dxa"/>
        <w:tblLook w:val="04A0" w:firstRow="1" w:lastRow="0" w:firstColumn="1" w:lastColumn="0" w:noHBand="0" w:noVBand="1"/>
      </w:tblPr>
      <w:tblGrid>
        <w:gridCol w:w="1360"/>
        <w:gridCol w:w="1360"/>
        <w:gridCol w:w="2000"/>
        <w:gridCol w:w="1780"/>
      </w:tblGrid>
      <w:tr w:rsidR="00633884" w:rsidRPr="00633884" w14:paraId="7E53E0AE" w14:textId="77777777" w:rsidTr="00633884">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18300" w14:textId="77777777" w:rsidR="00633884" w:rsidRPr="00633884" w:rsidRDefault="00633884" w:rsidP="00633884">
            <w:pPr>
              <w:spacing w:after="0" w:line="240" w:lineRule="auto"/>
              <w:rPr>
                <w:rFonts w:ascii="Calibri" w:eastAsia="Times New Roman" w:hAnsi="Calibri" w:cs="Calibri"/>
                <w:b/>
                <w:bCs/>
                <w:color w:val="000000"/>
              </w:rPr>
            </w:pPr>
            <w:r w:rsidRPr="00633884">
              <w:rPr>
                <w:rFonts w:ascii="Calibri" w:eastAsia="Times New Roman" w:hAnsi="Calibri" w:cs="Calibri"/>
                <w:b/>
                <w:bCs/>
                <w:color w:val="000000"/>
              </w:rPr>
              <w:t>Dataset Name</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6EBB50B1" w14:textId="77777777" w:rsidR="00633884" w:rsidRPr="00633884" w:rsidRDefault="00633884" w:rsidP="00633884">
            <w:pPr>
              <w:spacing w:after="0" w:line="240" w:lineRule="auto"/>
              <w:rPr>
                <w:rFonts w:ascii="Calibri" w:eastAsia="Times New Roman" w:hAnsi="Calibri" w:cs="Calibri"/>
                <w:b/>
                <w:bCs/>
                <w:color w:val="000000"/>
              </w:rPr>
            </w:pPr>
            <w:r w:rsidRPr="00633884">
              <w:rPr>
                <w:rFonts w:ascii="Calibri" w:eastAsia="Times New Roman" w:hAnsi="Calibri" w:cs="Calibri"/>
                <w:b/>
                <w:bCs/>
                <w:color w:val="000000"/>
              </w:rPr>
              <w:t>Fire Type</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23139143" w14:textId="77777777" w:rsidR="00633884" w:rsidRPr="00633884" w:rsidRDefault="00633884" w:rsidP="00633884">
            <w:pPr>
              <w:spacing w:after="0" w:line="240" w:lineRule="auto"/>
              <w:rPr>
                <w:rFonts w:ascii="Calibri" w:eastAsia="Times New Roman" w:hAnsi="Calibri" w:cs="Calibri"/>
                <w:b/>
                <w:bCs/>
                <w:color w:val="000000"/>
              </w:rPr>
            </w:pPr>
            <w:r w:rsidRPr="00633884">
              <w:rPr>
                <w:rFonts w:ascii="Calibri" w:eastAsia="Times New Roman" w:hAnsi="Calibri" w:cs="Calibri"/>
                <w:b/>
                <w:bCs/>
                <w:color w:val="000000"/>
              </w:rPr>
              <w:t>Number of Polygons</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40B86DAA" w14:textId="77777777" w:rsidR="00633884" w:rsidRPr="00633884" w:rsidRDefault="00633884" w:rsidP="00633884">
            <w:pPr>
              <w:spacing w:after="0" w:line="240" w:lineRule="auto"/>
              <w:rPr>
                <w:rFonts w:ascii="Calibri" w:eastAsia="Times New Roman" w:hAnsi="Calibri" w:cs="Calibri"/>
                <w:b/>
                <w:bCs/>
                <w:color w:val="000000"/>
              </w:rPr>
            </w:pPr>
            <w:r w:rsidRPr="00633884">
              <w:rPr>
                <w:rFonts w:ascii="Calibri" w:eastAsia="Times New Roman" w:hAnsi="Calibri" w:cs="Calibri"/>
                <w:b/>
                <w:bCs/>
                <w:color w:val="000000"/>
              </w:rPr>
              <w:t>Total Acres</w:t>
            </w:r>
          </w:p>
        </w:tc>
      </w:tr>
      <w:tr w:rsidR="00633884" w:rsidRPr="00633884" w14:paraId="15DB921F" w14:textId="77777777" w:rsidTr="00633884">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2DF6FD0"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EQUATES</w:t>
            </w:r>
          </w:p>
        </w:tc>
        <w:tc>
          <w:tcPr>
            <w:tcW w:w="1360" w:type="dxa"/>
            <w:tcBorders>
              <w:top w:val="nil"/>
              <w:left w:val="nil"/>
              <w:bottom w:val="single" w:sz="4" w:space="0" w:color="auto"/>
              <w:right w:val="single" w:sz="4" w:space="0" w:color="auto"/>
            </w:tcBorders>
            <w:shd w:val="clear" w:color="auto" w:fill="auto"/>
            <w:noWrap/>
            <w:vAlign w:val="bottom"/>
            <w:hideMark/>
          </w:tcPr>
          <w:p w14:paraId="00D18177"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WF</w:t>
            </w:r>
          </w:p>
        </w:tc>
        <w:tc>
          <w:tcPr>
            <w:tcW w:w="2000" w:type="dxa"/>
            <w:tcBorders>
              <w:top w:val="nil"/>
              <w:left w:val="nil"/>
              <w:bottom w:val="single" w:sz="4" w:space="0" w:color="auto"/>
              <w:right w:val="single" w:sz="4" w:space="0" w:color="auto"/>
            </w:tcBorders>
            <w:shd w:val="clear" w:color="auto" w:fill="auto"/>
            <w:vAlign w:val="bottom"/>
            <w:hideMark/>
          </w:tcPr>
          <w:p w14:paraId="0060724C"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4,103</w:t>
            </w:r>
          </w:p>
        </w:tc>
        <w:tc>
          <w:tcPr>
            <w:tcW w:w="1780" w:type="dxa"/>
            <w:tcBorders>
              <w:top w:val="nil"/>
              <w:left w:val="nil"/>
              <w:bottom w:val="single" w:sz="4" w:space="0" w:color="auto"/>
              <w:right w:val="single" w:sz="4" w:space="0" w:color="auto"/>
            </w:tcBorders>
            <w:shd w:val="clear" w:color="auto" w:fill="auto"/>
            <w:noWrap/>
            <w:vAlign w:val="bottom"/>
            <w:hideMark/>
          </w:tcPr>
          <w:p w14:paraId="0F0D8CB4"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16,367,040</w:t>
            </w:r>
          </w:p>
        </w:tc>
      </w:tr>
      <w:tr w:rsidR="00633884" w:rsidRPr="00633884" w14:paraId="30A416E6" w14:textId="77777777" w:rsidTr="00633884">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816A3B"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MTBS</w:t>
            </w:r>
          </w:p>
        </w:tc>
        <w:tc>
          <w:tcPr>
            <w:tcW w:w="1360" w:type="dxa"/>
            <w:tcBorders>
              <w:top w:val="nil"/>
              <w:left w:val="nil"/>
              <w:bottom w:val="single" w:sz="4" w:space="0" w:color="auto"/>
              <w:right w:val="single" w:sz="4" w:space="0" w:color="auto"/>
            </w:tcBorders>
            <w:shd w:val="clear" w:color="auto" w:fill="auto"/>
            <w:noWrap/>
            <w:vAlign w:val="bottom"/>
            <w:hideMark/>
          </w:tcPr>
          <w:p w14:paraId="36D53166"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WF</w:t>
            </w:r>
          </w:p>
        </w:tc>
        <w:tc>
          <w:tcPr>
            <w:tcW w:w="2000" w:type="dxa"/>
            <w:tcBorders>
              <w:top w:val="nil"/>
              <w:left w:val="nil"/>
              <w:bottom w:val="single" w:sz="4" w:space="0" w:color="auto"/>
              <w:right w:val="single" w:sz="4" w:space="0" w:color="auto"/>
            </w:tcBorders>
            <w:shd w:val="clear" w:color="auto" w:fill="auto"/>
            <w:vAlign w:val="bottom"/>
            <w:hideMark/>
          </w:tcPr>
          <w:p w14:paraId="2BD4F956"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1,028</w:t>
            </w:r>
          </w:p>
        </w:tc>
        <w:tc>
          <w:tcPr>
            <w:tcW w:w="1780" w:type="dxa"/>
            <w:tcBorders>
              <w:top w:val="nil"/>
              <w:left w:val="nil"/>
              <w:bottom w:val="single" w:sz="4" w:space="0" w:color="auto"/>
              <w:right w:val="single" w:sz="4" w:space="0" w:color="auto"/>
            </w:tcBorders>
            <w:shd w:val="clear" w:color="auto" w:fill="auto"/>
            <w:noWrap/>
            <w:vAlign w:val="bottom"/>
            <w:hideMark/>
          </w:tcPr>
          <w:p w14:paraId="246E2592"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13,693,703</w:t>
            </w:r>
          </w:p>
        </w:tc>
      </w:tr>
      <w:tr w:rsidR="00633884" w:rsidRPr="00633884" w14:paraId="39A6A281" w14:textId="77777777" w:rsidTr="00633884">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20F4CA0" w14:textId="77777777" w:rsidR="00633884" w:rsidRPr="00633884" w:rsidRDefault="00633884" w:rsidP="00633884">
            <w:pPr>
              <w:spacing w:after="0" w:line="240" w:lineRule="auto"/>
              <w:rPr>
                <w:rFonts w:ascii="Calibri" w:eastAsia="Times New Roman" w:hAnsi="Calibri" w:cs="Calibri"/>
                <w:color w:val="000000"/>
              </w:rPr>
            </w:pPr>
            <w:proofErr w:type="spellStart"/>
            <w:r w:rsidRPr="00633884">
              <w:rPr>
                <w:rFonts w:ascii="Calibri" w:eastAsia="Times New Roman" w:hAnsi="Calibri" w:cs="Calibri"/>
                <w:color w:val="000000"/>
              </w:rPr>
              <w:t>CalFIRE</w:t>
            </w:r>
            <w:proofErr w:type="spellEnd"/>
          </w:p>
        </w:tc>
        <w:tc>
          <w:tcPr>
            <w:tcW w:w="1360" w:type="dxa"/>
            <w:tcBorders>
              <w:top w:val="nil"/>
              <w:left w:val="nil"/>
              <w:bottom w:val="single" w:sz="4" w:space="0" w:color="auto"/>
              <w:right w:val="single" w:sz="4" w:space="0" w:color="auto"/>
            </w:tcBorders>
            <w:shd w:val="clear" w:color="auto" w:fill="auto"/>
            <w:noWrap/>
            <w:vAlign w:val="bottom"/>
            <w:hideMark/>
          </w:tcPr>
          <w:p w14:paraId="3FFB4C26"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WF</w:t>
            </w:r>
          </w:p>
        </w:tc>
        <w:tc>
          <w:tcPr>
            <w:tcW w:w="2000" w:type="dxa"/>
            <w:tcBorders>
              <w:top w:val="nil"/>
              <w:left w:val="nil"/>
              <w:bottom w:val="single" w:sz="4" w:space="0" w:color="auto"/>
              <w:right w:val="single" w:sz="4" w:space="0" w:color="auto"/>
            </w:tcBorders>
            <w:shd w:val="clear" w:color="auto" w:fill="auto"/>
            <w:vAlign w:val="bottom"/>
            <w:hideMark/>
          </w:tcPr>
          <w:p w14:paraId="26A52639"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4,605</w:t>
            </w:r>
          </w:p>
        </w:tc>
        <w:tc>
          <w:tcPr>
            <w:tcW w:w="1780" w:type="dxa"/>
            <w:tcBorders>
              <w:top w:val="nil"/>
              <w:left w:val="nil"/>
              <w:bottom w:val="single" w:sz="4" w:space="0" w:color="auto"/>
              <w:right w:val="single" w:sz="4" w:space="0" w:color="auto"/>
            </w:tcBorders>
            <w:shd w:val="clear" w:color="auto" w:fill="auto"/>
            <w:noWrap/>
            <w:vAlign w:val="bottom"/>
            <w:hideMark/>
          </w:tcPr>
          <w:p w14:paraId="28B81912"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9,113,463</w:t>
            </w:r>
          </w:p>
        </w:tc>
      </w:tr>
      <w:tr w:rsidR="00633884" w:rsidRPr="00633884" w14:paraId="2A0E8367" w14:textId="77777777" w:rsidTr="00633884">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8B4F5F8"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USFS FACTS</w:t>
            </w:r>
          </w:p>
        </w:tc>
        <w:tc>
          <w:tcPr>
            <w:tcW w:w="1360" w:type="dxa"/>
            <w:tcBorders>
              <w:top w:val="nil"/>
              <w:left w:val="nil"/>
              <w:bottom w:val="single" w:sz="4" w:space="0" w:color="auto"/>
              <w:right w:val="single" w:sz="4" w:space="0" w:color="auto"/>
            </w:tcBorders>
            <w:shd w:val="clear" w:color="auto" w:fill="auto"/>
            <w:noWrap/>
            <w:vAlign w:val="bottom"/>
            <w:hideMark/>
          </w:tcPr>
          <w:p w14:paraId="614D1364"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RX</w:t>
            </w:r>
          </w:p>
        </w:tc>
        <w:tc>
          <w:tcPr>
            <w:tcW w:w="2000" w:type="dxa"/>
            <w:tcBorders>
              <w:top w:val="nil"/>
              <w:left w:val="nil"/>
              <w:bottom w:val="single" w:sz="4" w:space="0" w:color="auto"/>
              <w:right w:val="single" w:sz="4" w:space="0" w:color="auto"/>
            </w:tcBorders>
            <w:shd w:val="clear" w:color="auto" w:fill="auto"/>
            <w:vAlign w:val="bottom"/>
            <w:hideMark/>
          </w:tcPr>
          <w:p w14:paraId="64EDDD89"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4,993</w:t>
            </w:r>
          </w:p>
        </w:tc>
        <w:tc>
          <w:tcPr>
            <w:tcW w:w="1780" w:type="dxa"/>
            <w:tcBorders>
              <w:top w:val="nil"/>
              <w:left w:val="nil"/>
              <w:bottom w:val="single" w:sz="4" w:space="0" w:color="auto"/>
              <w:right w:val="single" w:sz="4" w:space="0" w:color="auto"/>
            </w:tcBorders>
            <w:shd w:val="clear" w:color="auto" w:fill="auto"/>
            <w:noWrap/>
            <w:vAlign w:val="bottom"/>
            <w:hideMark/>
          </w:tcPr>
          <w:p w14:paraId="1458B46D"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982,128</w:t>
            </w:r>
          </w:p>
        </w:tc>
      </w:tr>
      <w:tr w:rsidR="00633884" w:rsidRPr="00633884" w14:paraId="21C4C5B7" w14:textId="77777777" w:rsidTr="00633884">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9D3DD0A"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BLM</w:t>
            </w:r>
          </w:p>
        </w:tc>
        <w:tc>
          <w:tcPr>
            <w:tcW w:w="1360" w:type="dxa"/>
            <w:tcBorders>
              <w:top w:val="nil"/>
              <w:left w:val="nil"/>
              <w:bottom w:val="single" w:sz="4" w:space="0" w:color="auto"/>
              <w:right w:val="single" w:sz="4" w:space="0" w:color="auto"/>
            </w:tcBorders>
            <w:shd w:val="clear" w:color="auto" w:fill="auto"/>
            <w:noWrap/>
            <w:vAlign w:val="bottom"/>
            <w:hideMark/>
          </w:tcPr>
          <w:p w14:paraId="1FD37B36"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RX</w:t>
            </w:r>
          </w:p>
        </w:tc>
        <w:tc>
          <w:tcPr>
            <w:tcW w:w="2000" w:type="dxa"/>
            <w:tcBorders>
              <w:top w:val="nil"/>
              <w:left w:val="nil"/>
              <w:bottom w:val="single" w:sz="4" w:space="0" w:color="auto"/>
              <w:right w:val="single" w:sz="4" w:space="0" w:color="auto"/>
            </w:tcBorders>
            <w:shd w:val="clear" w:color="auto" w:fill="auto"/>
            <w:noWrap/>
            <w:vAlign w:val="bottom"/>
            <w:hideMark/>
          </w:tcPr>
          <w:p w14:paraId="0F2A9166"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1,126</w:t>
            </w:r>
          </w:p>
        </w:tc>
        <w:tc>
          <w:tcPr>
            <w:tcW w:w="1780" w:type="dxa"/>
            <w:tcBorders>
              <w:top w:val="nil"/>
              <w:left w:val="nil"/>
              <w:bottom w:val="single" w:sz="4" w:space="0" w:color="auto"/>
              <w:right w:val="single" w:sz="4" w:space="0" w:color="auto"/>
            </w:tcBorders>
            <w:shd w:val="clear" w:color="auto" w:fill="auto"/>
            <w:noWrap/>
            <w:vAlign w:val="bottom"/>
            <w:hideMark/>
          </w:tcPr>
          <w:p w14:paraId="6F18B42B"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241,952</w:t>
            </w:r>
          </w:p>
        </w:tc>
      </w:tr>
      <w:tr w:rsidR="00633884" w:rsidRPr="00633884" w14:paraId="4824AC76" w14:textId="77777777" w:rsidTr="00633884">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4E1CD22" w14:textId="77777777" w:rsidR="00633884" w:rsidRPr="00633884" w:rsidRDefault="00633884" w:rsidP="00633884">
            <w:pPr>
              <w:spacing w:after="0" w:line="240" w:lineRule="auto"/>
              <w:rPr>
                <w:rFonts w:ascii="Calibri" w:eastAsia="Times New Roman" w:hAnsi="Calibri" w:cs="Calibri"/>
                <w:color w:val="000000"/>
              </w:rPr>
            </w:pPr>
            <w:proofErr w:type="spellStart"/>
            <w:r w:rsidRPr="00633884">
              <w:rPr>
                <w:rFonts w:ascii="Calibri" w:eastAsia="Times New Roman" w:hAnsi="Calibri" w:cs="Calibri"/>
                <w:color w:val="000000"/>
              </w:rPr>
              <w:t>LandFire</w:t>
            </w:r>
            <w:proofErr w:type="spellEnd"/>
          </w:p>
        </w:tc>
        <w:tc>
          <w:tcPr>
            <w:tcW w:w="1360" w:type="dxa"/>
            <w:tcBorders>
              <w:top w:val="nil"/>
              <w:left w:val="nil"/>
              <w:bottom w:val="single" w:sz="4" w:space="0" w:color="auto"/>
              <w:right w:val="single" w:sz="4" w:space="0" w:color="auto"/>
            </w:tcBorders>
            <w:shd w:val="clear" w:color="auto" w:fill="auto"/>
            <w:noWrap/>
            <w:vAlign w:val="bottom"/>
            <w:hideMark/>
          </w:tcPr>
          <w:p w14:paraId="3587480D" w14:textId="77777777" w:rsidR="00633884" w:rsidRPr="00633884" w:rsidRDefault="00633884" w:rsidP="00633884">
            <w:pPr>
              <w:spacing w:after="0" w:line="240" w:lineRule="auto"/>
              <w:rPr>
                <w:rFonts w:ascii="Calibri" w:eastAsia="Times New Roman" w:hAnsi="Calibri" w:cs="Calibri"/>
                <w:color w:val="000000"/>
              </w:rPr>
            </w:pPr>
            <w:r w:rsidRPr="00633884">
              <w:rPr>
                <w:rFonts w:ascii="Calibri" w:eastAsia="Times New Roman" w:hAnsi="Calibri" w:cs="Calibri"/>
                <w:color w:val="000000"/>
              </w:rPr>
              <w:t>RX</w:t>
            </w:r>
          </w:p>
        </w:tc>
        <w:tc>
          <w:tcPr>
            <w:tcW w:w="2000" w:type="dxa"/>
            <w:tcBorders>
              <w:top w:val="nil"/>
              <w:left w:val="nil"/>
              <w:bottom w:val="single" w:sz="4" w:space="0" w:color="auto"/>
              <w:right w:val="single" w:sz="4" w:space="0" w:color="auto"/>
            </w:tcBorders>
            <w:shd w:val="clear" w:color="auto" w:fill="auto"/>
            <w:vAlign w:val="bottom"/>
            <w:hideMark/>
          </w:tcPr>
          <w:p w14:paraId="21E3E521"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5,511</w:t>
            </w:r>
          </w:p>
        </w:tc>
        <w:tc>
          <w:tcPr>
            <w:tcW w:w="1780" w:type="dxa"/>
            <w:tcBorders>
              <w:top w:val="nil"/>
              <w:left w:val="nil"/>
              <w:bottom w:val="single" w:sz="4" w:space="0" w:color="auto"/>
              <w:right w:val="single" w:sz="4" w:space="0" w:color="auto"/>
            </w:tcBorders>
            <w:shd w:val="clear" w:color="auto" w:fill="auto"/>
            <w:noWrap/>
            <w:vAlign w:val="bottom"/>
            <w:hideMark/>
          </w:tcPr>
          <w:p w14:paraId="3ED9E4A0" w14:textId="77777777" w:rsidR="00633884" w:rsidRPr="00633884" w:rsidRDefault="00633884" w:rsidP="00633884">
            <w:pPr>
              <w:spacing w:after="0" w:line="240" w:lineRule="auto"/>
              <w:jc w:val="right"/>
              <w:rPr>
                <w:rFonts w:ascii="Calibri" w:eastAsia="Times New Roman" w:hAnsi="Calibri" w:cs="Calibri"/>
                <w:color w:val="000000"/>
              </w:rPr>
            </w:pPr>
            <w:r w:rsidRPr="00633884">
              <w:rPr>
                <w:rFonts w:ascii="Calibri" w:eastAsia="Times New Roman" w:hAnsi="Calibri" w:cs="Calibri"/>
                <w:color w:val="000000"/>
              </w:rPr>
              <w:t>819,161</w:t>
            </w:r>
          </w:p>
        </w:tc>
      </w:tr>
    </w:tbl>
    <w:p w14:paraId="2A2D698E" w14:textId="2B37418E" w:rsidR="006F316B" w:rsidRDefault="006F316B" w:rsidP="004B0A6E">
      <w:pPr>
        <w:pStyle w:val="NoSpacing"/>
      </w:pPr>
    </w:p>
    <w:p w14:paraId="01DABDAE" w14:textId="7FCF30BE" w:rsidR="006F316B" w:rsidRDefault="006F316B" w:rsidP="004B0A6E">
      <w:pPr>
        <w:pStyle w:val="NoSpacing"/>
      </w:pPr>
      <w:r>
        <w:t xml:space="preserve">EQUATES uses a combination of MTBS, </w:t>
      </w:r>
      <w:proofErr w:type="spellStart"/>
      <w:r>
        <w:t>GeoMAC</w:t>
      </w:r>
      <w:proofErr w:type="spellEnd"/>
      <w:r>
        <w:t xml:space="preserve">/NIFS, ICS, and HMS detects </w:t>
      </w:r>
      <w:r w:rsidR="00A04258">
        <w:t xml:space="preserve">to determine WF activity. </w:t>
      </w:r>
      <w:r w:rsidR="00206C25">
        <w:t xml:space="preserve">The event polygons were extracted from the SmartFire2 database to produce spatially specific fire data. </w:t>
      </w:r>
      <w:r w:rsidR="00633884">
        <w:t xml:space="preserve">The EQUATES WF data was subset only to </w:t>
      </w:r>
      <w:r w:rsidR="00206C25">
        <w:t>those</w:t>
      </w:r>
      <w:r w:rsidR="00633884">
        <w:t xml:space="preserve"> fires that were reconciled with perimeter data (MTBS and </w:t>
      </w:r>
      <w:proofErr w:type="spellStart"/>
      <w:r w:rsidR="00633884">
        <w:t>GeoMAC</w:t>
      </w:r>
      <w:proofErr w:type="spellEnd"/>
      <w:r w:rsidR="00633884">
        <w:t xml:space="preserve">). </w:t>
      </w:r>
      <w:r w:rsidR="00A04258">
        <w:t xml:space="preserve">All MTBS fires in CA and OR should be included in EQUATES and this was confirmed. </w:t>
      </w:r>
      <w:r w:rsidR="00633884">
        <w:t>MTBS fires labeled with an unknown type were excluded. T</w:t>
      </w:r>
      <w:r w:rsidR="00A04258">
        <w:t xml:space="preserve">he final perimeters in EQUATES may differ from the MTBS as </w:t>
      </w:r>
      <w:proofErr w:type="spellStart"/>
      <w:r w:rsidR="00A04258">
        <w:t>GeoMAC</w:t>
      </w:r>
      <w:proofErr w:type="spellEnd"/>
      <w:r w:rsidR="00A04258">
        <w:t xml:space="preserve">/NIFS perimeters are given preference over the MTBS. The </w:t>
      </w:r>
      <w:proofErr w:type="spellStart"/>
      <w:r w:rsidR="00A04258">
        <w:t>CalFIRE</w:t>
      </w:r>
      <w:proofErr w:type="spellEnd"/>
      <w:r w:rsidR="00A04258">
        <w:t xml:space="preserve"> dataset contains all wildfires, including those too small to be included in MTBS and some that were reconciled into a single fire within EQUATES.</w:t>
      </w:r>
      <w:r w:rsidR="00633884">
        <w:t xml:space="preserve"> This dataset is more complete that others but only available in California. It is included to help benchmark the performance of the other datasets.</w:t>
      </w:r>
    </w:p>
    <w:p w14:paraId="47A0C649" w14:textId="7DE3B090" w:rsidR="00633884" w:rsidRDefault="00633884" w:rsidP="004B0A6E">
      <w:pPr>
        <w:pStyle w:val="NoSpacing"/>
      </w:pPr>
    </w:p>
    <w:p w14:paraId="22F9808C" w14:textId="6A4307D7" w:rsidR="00633884" w:rsidRDefault="00206C25" w:rsidP="004B0A6E">
      <w:pPr>
        <w:pStyle w:val="NoSpacing"/>
      </w:pPr>
      <w:r>
        <w:t xml:space="preserve">The FACTS hazardous treatment polygon and BLM datasets were subset to the broadcast burn types for fires with a completion date. According to the dataset list for </w:t>
      </w:r>
      <w:proofErr w:type="spellStart"/>
      <w:r>
        <w:t>LandFire</w:t>
      </w:r>
      <w:proofErr w:type="spellEnd"/>
      <w:r>
        <w:t xml:space="preserve"> these datasets should be included in </w:t>
      </w:r>
      <w:proofErr w:type="spellStart"/>
      <w:r>
        <w:t>LandFire</w:t>
      </w:r>
      <w:proofErr w:type="spellEnd"/>
      <w:r>
        <w:t xml:space="preserve"> along with RX fire data from other states and agencies. However, the number of polygons and acres indicates that some FACTS and BLM broadcast burns are missing from the </w:t>
      </w:r>
      <w:proofErr w:type="spellStart"/>
      <w:r>
        <w:t>LandFire</w:t>
      </w:r>
      <w:proofErr w:type="spellEnd"/>
      <w:r>
        <w:t xml:space="preserve"> geodatabase for CA and OR in these time periods. Further geospatial analysis verified this difference with the caveat that the BLM dataset contains two large wildfire use burns in OR.</w:t>
      </w:r>
    </w:p>
    <w:p w14:paraId="2890C495" w14:textId="54D25D2C" w:rsidR="00206C25" w:rsidRDefault="00206C25" w:rsidP="004B0A6E">
      <w:pPr>
        <w:pStyle w:val="NoSpacing"/>
      </w:pPr>
    </w:p>
    <w:p w14:paraId="1E21330F" w14:textId="74D731AD" w:rsidR="00206C25" w:rsidRDefault="00206C25" w:rsidP="004B0A6E">
      <w:pPr>
        <w:pStyle w:val="NoSpacing"/>
      </w:pPr>
      <w:r>
        <w:t>Preliminary results of the analysis for the WF datasets are shown in table 3.</w:t>
      </w:r>
    </w:p>
    <w:p w14:paraId="7E99BBFF" w14:textId="2D7D6766" w:rsidR="00206C25" w:rsidRDefault="00206C25" w:rsidP="004B0A6E">
      <w:pPr>
        <w:pStyle w:val="NoSpacing"/>
      </w:pPr>
    </w:p>
    <w:p w14:paraId="3EF482E1" w14:textId="454DCEE0" w:rsidR="00FA5F60" w:rsidRDefault="00FA5F60" w:rsidP="004B0A6E">
      <w:pPr>
        <w:pStyle w:val="NoSpacing"/>
      </w:pPr>
    </w:p>
    <w:p w14:paraId="550638BF" w14:textId="77777777" w:rsidR="00FA5F60" w:rsidRDefault="00FA5F60" w:rsidP="004B0A6E">
      <w:pPr>
        <w:pStyle w:val="NoSpacing"/>
      </w:pPr>
    </w:p>
    <w:p w14:paraId="61EBE55B" w14:textId="5AB8B517" w:rsidR="00206C25" w:rsidRDefault="00206C25" w:rsidP="004B0A6E">
      <w:pPr>
        <w:pStyle w:val="NoSpacing"/>
      </w:pPr>
      <w:r>
        <w:lastRenderedPageBreak/>
        <w:t>Table 3. Preliminary comparison of CA and OR wildfire datasets for 2004-</w:t>
      </w:r>
      <w:commentRangeStart w:id="0"/>
      <w:r>
        <w:t>2017</w:t>
      </w:r>
      <w:commentRangeEnd w:id="0"/>
      <w:r w:rsidR="001819E4">
        <w:rPr>
          <w:rStyle w:val="CommentReference"/>
        </w:rPr>
        <w:commentReference w:id="0"/>
      </w:r>
    </w:p>
    <w:tbl>
      <w:tblPr>
        <w:tblStyle w:val="TableGrid"/>
        <w:tblW w:w="0" w:type="auto"/>
        <w:tblLook w:val="04A0" w:firstRow="1" w:lastRow="0" w:firstColumn="1" w:lastColumn="0" w:noHBand="0" w:noVBand="1"/>
      </w:tblPr>
      <w:tblGrid>
        <w:gridCol w:w="929"/>
        <w:gridCol w:w="1179"/>
        <w:gridCol w:w="1628"/>
        <w:gridCol w:w="1179"/>
        <w:gridCol w:w="1628"/>
        <w:gridCol w:w="1179"/>
        <w:gridCol w:w="1628"/>
      </w:tblGrid>
      <w:tr w:rsidR="00206C25" w:rsidRPr="00206C25" w14:paraId="7A6FDC9A" w14:textId="77777777" w:rsidTr="00206C25">
        <w:trPr>
          <w:trHeight w:val="300"/>
        </w:trPr>
        <w:tc>
          <w:tcPr>
            <w:tcW w:w="1360" w:type="dxa"/>
            <w:noWrap/>
            <w:hideMark/>
          </w:tcPr>
          <w:p w14:paraId="6C316EB5" w14:textId="77777777" w:rsidR="00206C25" w:rsidRPr="00206C25" w:rsidRDefault="00206C25" w:rsidP="00206C25">
            <w:pPr>
              <w:pStyle w:val="NoSpacing"/>
            </w:pPr>
          </w:p>
        </w:tc>
        <w:tc>
          <w:tcPr>
            <w:tcW w:w="4240" w:type="dxa"/>
            <w:gridSpan w:val="2"/>
            <w:noWrap/>
            <w:hideMark/>
          </w:tcPr>
          <w:p w14:paraId="3F710A91" w14:textId="77777777" w:rsidR="00206C25" w:rsidRPr="00206C25" w:rsidRDefault="00206C25" w:rsidP="00206C25">
            <w:pPr>
              <w:pStyle w:val="NoSpacing"/>
            </w:pPr>
            <w:r w:rsidRPr="00206C25">
              <w:t>RX=FACTS, WF=CALFIRE</w:t>
            </w:r>
          </w:p>
        </w:tc>
        <w:tc>
          <w:tcPr>
            <w:tcW w:w="4240" w:type="dxa"/>
            <w:gridSpan w:val="2"/>
            <w:noWrap/>
            <w:hideMark/>
          </w:tcPr>
          <w:p w14:paraId="6EAF3D68" w14:textId="77777777" w:rsidR="00206C25" w:rsidRPr="00206C25" w:rsidRDefault="00206C25" w:rsidP="00206C25">
            <w:pPr>
              <w:pStyle w:val="NoSpacing"/>
            </w:pPr>
            <w:r w:rsidRPr="00206C25">
              <w:t>RX=FACTS, WF=EQUATES</w:t>
            </w:r>
          </w:p>
        </w:tc>
        <w:tc>
          <w:tcPr>
            <w:tcW w:w="4240" w:type="dxa"/>
            <w:gridSpan w:val="2"/>
            <w:noWrap/>
            <w:hideMark/>
          </w:tcPr>
          <w:p w14:paraId="53D3ABBA" w14:textId="77777777" w:rsidR="00206C25" w:rsidRPr="00206C25" w:rsidRDefault="00206C25" w:rsidP="00206C25">
            <w:pPr>
              <w:pStyle w:val="NoSpacing"/>
            </w:pPr>
            <w:r w:rsidRPr="00206C25">
              <w:t>RX=FACTS, WF=MTBS</w:t>
            </w:r>
          </w:p>
        </w:tc>
      </w:tr>
      <w:tr w:rsidR="00206C25" w:rsidRPr="00206C25" w14:paraId="0AFA1B52" w14:textId="77777777" w:rsidTr="00206C25">
        <w:trPr>
          <w:trHeight w:val="288"/>
        </w:trPr>
        <w:tc>
          <w:tcPr>
            <w:tcW w:w="1360" w:type="dxa"/>
            <w:noWrap/>
            <w:hideMark/>
          </w:tcPr>
          <w:p w14:paraId="306EFE93" w14:textId="77777777" w:rsidR="00206C25" w:rsidRPr="00206C25" w:rsidRDefault="00206C25" w:rsidP="00206C25">
            <w:pPr>
              <w:pStyle w:val="NoSpacing"/>
              <w:rPr>
                <w:b/>
                <w:bCs/>
              </w:rPr>
            </w:pPr>
            <w:r w:rsidRPr="00206C25">
              <w:rPr>
                <w:b/>
                <w:bCs/>
              </w:rPr>
              <w:t>State</w:t>
            </w:r>
          </w:p>
        </w:tc>
        <w:tc>
          <w:tcPr>
            <w:tcW w:w="1760" w:type="dxa"/>
            <w:noWrap/>
            <w:hideMark/>
          </w:tcPr>
          <w:p w14:paraId="2D292658" w14:textId="77777777" w:rsidR="00206C25" w:rsidRPr="00206C25" w:rsidRDefault="00206C25" w:rsidP="00206C25">
            <w:pPr>
              <w:pStyle w:val="NoSpacing"/>
              <w:rPr>
                <w:b/>
                <w:bCs/>
              </w:rPr>
            </w:pPr>
            <w:r w:rsidRPr="00206C25">
              <w:rPr>
                <w:b/>
                <w:bCs/>
              </w:rPr>
              <w:t># of Intersections</w:t>
            </w:r>
          </w:p>
        </w:tc>
        <w:tc>
          <w:tcPr>
            <w:tcW w:w="2480" w:type="dxa"/>
            <w:noWrap/>
            <w:hideMark/>
          </w:tcPr>
          <w:p w14:paraId="1EB0C8C0" w14:textId="77777777" w:rsidR="00206C25" w:rsidRPr="00206C25" w:rsidRDefault="00206C25" w:rsidP="00206C25">
            <w:pPr>
              <w:pStyle w:val="NoSpacing"/>
              <w:rPr>
                <w:b/>
                <w:bCs/>
              </w:rPr>
            </w:pPr>
            <w:r w:rsidRPr="00206C25">
              <w:rPr>
                <w:b/>
                <w:bCs/>
              </w:rPr>
              <w:t>Intersection Area (acres)</w:t>
            </w:r>
          </w:p>
        </w:tc>
        <w:tc>
          <w:tcPr>
            <w:tcW w:w="1760" w:type="dxa"/>
            <w:noWrap/>
            <w:hideMark/>
          </w:tcPr>
          <w:p w14:paraId="7F122BDD" w14:textId="77777777" w:rsidR="00206C25" w:rsidRPr="00206C25" w:rsidRDefault="00206C25" w:rsidP="00206C25">
            <w:pPr>
              <w:pStyle w:val="NoSpacing"/>
              <w:rPr>
                <w:b/>
                <w:bCs/>
              </w:rPr>
            </w:pPr>
            <w:r w:rsidRPr="00206C25">
              <w:rPr>
                <w:b/>
                <w:bCs/>
              </w:rPr>
              <w:t># of Intersections</w:t>
            </w:r>
          </w:p>
        </w:tc>
        <w:tc>
          <w:tcPr>
            <w:tcW w:w="2480" w:type="dxa"/>
            <w:noWrap/>
            <w:hideMark/>
          </w:tcPr>
          <w:p w14:paraId="7729AD60" w14:textId="77777777" w:rsidR="00206C25" w:rsidRPr="00206C25" w:rsidRDefault="00206C25" w:rsidP="00206C25">
            <w:pPr>
              <w:pStyle w:val="NoSpacing"/>
              <w:rPr>
                <w:b/>
                <w:bCs/>
              </w:rPr>
            </w:pPr>
            <w:r w:rsidRPr="00206C25">
              <w:rPr>
                <w:b/>
                <w:bCs/>
              </w:rPr>
              <w:t>Intersection Area (acres)</w:t>
            </w:r>
          </w:p>
        </w:tc>
        <w:tc>
          <w:tcPr>
            <w:tcW w:w="1760" w:type="dxa"/>
            <w:noWrap/>
            <w:hideMark/>
          </w:tcPr>
          <w:p w14:paraId="14ED31E4" w14:textId="77777777" w:rsidR="00206C25" w:rsidRPr="00206C25" w:rsidRDefault="00206C25" w:rsidP="00206C25">
            <w:pPr>
              <w:pStyle w:val="NoSpacing"/>
              <w:rPr>
                <w:b/>
                <w:bCs/>
              </w:rPr>
            </w:pPr>
            <w:r w:rsidRPr="00206C25">
              <w:rPr>
                <w:b/>
                <w:bCs/>
              </w:rPr>
              <w:t># of Intersections</w:t>
            </w:r>
          </w:p>
        </w:tc>
        <w:tc>
          <w:tcPr>
            <w:tcW w:w="2480" w:type="dxa"/>
            <w:noWrap/>
            <w:hideMark/>
          </w:tcPr>
          <w:p w14:paraId="6A9FAE99" w14:textId="77777777" w:rsidR="00206C25" w:rsidRPr="00206C25" w:rsidRDefault="00206C25" w:rsidP="00206C25">
            <w:pPr>
              <w:pStyle w:val="NoSpacing"/>
              <w:rPr>
                <w:b/>
                <w:bCs/>
              </w:rPr>
            </w:pPr>
            <w:r w:rsidRPr="00206C25">
              <w:rPr>
                <w:b/>
                <w:bCs/>
              </w:rPr>
              <w:t>Intersection Area (acres)</w:t>
            </w:r>
          </w:p>
        </w:tc>
      </w:tr>
      <w:tr w:rsidR="00206C25" w:rsidRPr="00206C25" w14:paraId="71050F15" w14:textId="77777777" w:rsidTr="00206C25">
        <w:trPr>
          <w:trHeight w:val="288"/>
        </w:trPr>
        <w:tc>
          <w:tcPr>
            <w:tcW w:w="1360" w:type="dxa"/>
            <w:noWrap/>
            <w:hideMark/>
          </w:tcPr>
          <w:p w14:paraId="37F6D64E" w14:textId="77777777" w:rsidR="00206C25" w:rsidRPr="00206C25" w:rsidRDefault="00206C25" w:rsidP="00206C25">
            <w:pPr>
              <w:pStyle w:val="NoSpacing"/>
              <w:rPr>
                <w:b/>
                <w:bCs/>
              </w:rPr>
            </w:pPr>
            <w:r w:rsidRPr="00206C25">
              <w:rPr>
                <w:b/>
                <w:bCs/>
              </w:rPr>
              <w:t>CA</w:t>
            </w:r>
          </w:p>
        </w:tc>
        <w:tc>
          <w:tcPr>
            <w:tcW w:w="1760" w:type="dxa"/>
            <w:noWrap/>
            <w:hideMark/>
          </w:tcPr>
          <w:p w14:paraId="13884D0C" w14:textId="77777777" w:rsidR="00206C25" w:rsidRPr="00206C25" w:rsidRDefault="00206C25" w:rsidP="00206C25">
            <w:pPr>
              <w:pStyle w:val="NoSpacing"/>
            </w:pPr>
            <w:r w:rsidRPr="00206C25">
              <w:t>203</w:t>
            </w:r>
          </w:p>
        </w:tc>
        <w:tc>
          <w:tcPr>
            <w:tcW w:w="2480" w:type="dxa"/>
            <w:noWrap/>
            <w:hideMark/>
          </w:tcPr>
          <w:p w14:paraId="6F008F9C" w14:textId="77777777" w:rsidR="00206C25" w:rsidRPr="00206C25" w:rsidRDefault="00206C25" w:rsidP="00206C25">
            <w:pPr>
              <w:pStyle w:val="NoSpacing"/>
            </w:pPr>
            <w:r w:rsidRPr="00206C25">
              <w:t>21,507</w:t>
            </w:r>
          </w:p>
        </w:tc>
        <w:tc>
          <w:tcPr>
            <w:tcW w:w="1760" w:type="dxa"/>
            <w:noWrap/>
            <w:hideMark/>
          </w:tcPr>
          <w:p w14:paraId="0392541A" w14:textId="77777777" w:rsidR="00206C25" w:rsidRPr="00206C25" w:rsidRDefault="00206C25" w:rsidP="00206C25">
            <w:pPr>
              <w:pStyle w:val="NoSpacing"/>
            </w:pPr>
            <w:r w:rsidRPr="00206C25">
              <w:t>219</w:t>
            </w:r>
          </w:p>
        </w:tc>
        <w:tc>
          <w:tcPr>
            <w:tcW w:w="2480" w:type="dxa"/>
            <w:noWrap/>
            <w:hideMark/>
          </w:tcPr>
          <w:p w14:paraId="1FB129D0" w14:textId="77777777" w:rsidR="00206C25" w:rsidRPr="00206C25" w:rsidRDefault="00206C25" w:rsidP="00206C25">
            <w:pPr>
              <w:pStyle w:val="NoSpacing"/>
            </w:pPr>
            <w:r w:rsidRPr="00206C25">
              <w:t>19,662</w:t>
            </w:r>
          </w:p>
        </w:tc>
        <w:tc>
          <w:tcPr>
            <w:tcW w:w="1760" w:type="dxa"/>
            <w:noWrap/>
            <w:hideMark/>
          </w:tcPr>
          <w:p w14:paraId="6A9DC529" w14:textId="77777777" w:rsidR="00206C25" w:rsidRPr="00206C25" w:rsidRDefault="00206C25" w:rsidP="00206C25">
            <w:pPr>
              <w:pStyle w:val="NoSpacing"/>
            </w:pPr>
            <w:r w:rsidRPr="00206C25">
              <w:t>187</w:t>
            </w:r>
          </w:p>
        </w:tc>
        <w:tc>
          <w:tcPr>
            <w:tcW w:w="2480" w:type="dxa"/>
            <w:noWrap/>
            <w:hideMark/>
          </w:tcPr>
          <w:p w14:paraId="41A1A35D" w14:textId="77777777" w:rsidR="00206C25" w:rsidRPr="00206C25" w:rsidRDefault="00206C25" w:rsidP="00206C25">
            <w:pPr>
              <w:pStyle w:val="NoSpacing"/>
            </w:pPr>
            <w:r w:rsidRPr="00206C25">
              <w:t>18,190</w:t>
            </w:r>
          </w:p>
        </w:tc>
      </w:tr>
      <w:tr w:rsidR="00206C25" w:rsidRPr="00206C25" w14:paraId="3C032720" w14:textId="77777777" w:rsidTr="00206C25">
        <w:trPr>
          <w:trHeight w:val="288"/>
        </w:trPr>
        <w:tc>
          <w:tcPr>
            <w:tcW w:w="1360" w:type="dxa"/>
            <w:noWrap/>
            <w:hideMark/>
          </w:tcPr>
          <w:p w14:paraId="6A2092D6" w14:textId="77777777" w:rsidR="00206C25" w:rsidRPr="00206C25" w:rsidRDefault="00206C25" w:rsidP="00206C25">
            <w:pPr>
              <w:pStyle w:val="NoSpacing"/>
              <w:rPr>
                <w:b/>
                <w:bCs/>
              </w:rPr>
            </w:pPr>
            <w:r w:rsidRPr="00206C25">
              <w:rPr>
                <w:b/>
                <w:bCs/>
              </w:rPr>
              <w:t>OR</w:t>
            </w:r>
          </w:p>
        </w:tc>
        <w:tc>
          <w:tcPr>
            <w:tcW w:w="1760" w:type="dxa"/>
            <w:noWrap/>
            <w:hideMark/>
          </w:tcPr>
          <w:p w14:paraId="7EADFF78" w14:textId="77777777" w:rsidR="00206C25" w:rsidRPr="00206C25" w:rsidRDefault="00206C25" w:rsidP="00206C25">
            <w:pPr>
              <w:pStyle w:val="NoSpacing"/>
            </w:pPr>
            <w:r w:rsidRPr="00206C25">
              <w:t>1</w:t>
            </w:r>
          </w:p>
        </w:tc>
        <w:tc>
          <w:tcPr>
            <w:tcW w:w="2480" w:type="dxa"/>
            <w:noWrap/>
            <w:hideMark/>
          </w:tcPr>
          <w:p w14:paraId="742E95BA" w14:textId="77777777" w:rsidR="00206C25" w:rsidRPr="00206C25" w:rsidRDefault="00206C25" w:rsidP="00206C25">
            <w:pPr>
              <w:pStyle w:val="NoSpacing"/>
            </w:pPr>
            <w:r w:rsidRPr="00206C25">
              <w:t>3</w:t>
            </w:r>
          </w:p>
        </w:tc>
        <w:tc>
          <w:tcPr>
            <w:tcW w:w="1760" w:type="dxa"/>
            <w:noWrap/>
            <w:hideMark/>
          </w:tcPr>
          <w:p w14:paraId="3A32F995" w14:textId="77777777" w:rsidR="00206C25" w:rsidRPr="00206C25" w:rsidRDefault="00206C25" w:rsidP="00206C25">
            <w:pPr>
              <w:pStyle w:val="NoSpacing"/>
            </w:pPr>
            <w:r w:rsidRPr="00206C25">
              <w:t>159</w:t>
            </w:r>
          </w:p>
        </w:tc>
        <w:tc>
          <w:tcPr>
            <w:tcW w:w="2480" w:type="dxa"/>
            <w:noWrap/>
            <w:hideMark/>
          </w:tcPr>
          <w:p w14:paraId="509D8A17" w14:textId="77777777" w:rsidR="00206C25" w:rsidRPr="00206C25" w:rsidRDefault="00206C25" w:rsidP="00206C25">
            <w:pPr>
              <w:pStyle w:val="NoSpacing"/>
            </w:pPr>
            <w:r w:rsidRPr="00206C25">
              <w:t>15,862</w:t>
            </w:r>
          </w:p>
        </w:tc>
        <w:tc>
          <w:tcPr>
            <w:tcW w:w="1760" w:type="dxa"/>
            <w:noWrap/>
            <w:hideMark/>
          </w:tcPr>
          <w:p w14:paraId="46C780B4" w14:textId="77777777" w:rsidR="00206C25" w:rsidRPr="00206C25" w:rsidRDefault="00206C25" w:rsidP="00206C25">
            <w:pPr>
              <w:pStyle w:val="NoSpacing"/>
            </w:pPr>
            <w:r w:rsidRPr="00206C25">
              <w:t>116</w:t>
            </w:r>
          </w:p>
        </w:tc>
        <w:tc>
          <w:tcPr>
            <w:tcW w:w="2480" w:type="dxa"/>
            <w:noWrap/>
            <w:hideMark/>
          </w:tcPr>
          <w:p w14:paraId="6EA145E4" w14:textId="77777777" w:rsidR="00206C25" w:rsidRPr="00206C25" w:rsidRDefault="00206C25" w:rsidP="00206C25">
            <w:pPr>
              <w:pStyle w:val="NoSpacing"/>
            </w:pPr>
            <w:r w:rsidRPr="00206C25">
              <w:t>11,559</w:t>
            </w:r>
          </w:p>
        </w:tc>
      </w:tr>
      <w:tr w:rsidR="00206C25" w:rsidRPr="00206C25" w14:paraId="1E8A3DC1" w14:textId="77777777" w:rsidTr="00206C25">
        <w:trPr>
          <w:trHeight w:val="300"/>
        </w:trPr>
        <w:tc>
          <w:tcPr>
            <w:tcW w:w="1360" w:type="dxa"/>
            <w:noWrap/>
            <w:hideMark/>
          </w:tcPr>
          <w:p w14:paraId="6000D4A9" w14:textId="77777777" w:rsidR="00206C25" w:rsidRPr="00206C25" w:rsidRDefault="00206C25" w:rsidP="00206C25">
            <w:pPr>
              <w:pStyle w:val="NoSpacing"/>
              <w:rPr>
                <w:b/>
                <w:bCs/>
              </w:rPr>
            </w:pPr>
            <w:r w:rsidRPr="00206C25">
              <w:rPr>
                <w:b/>
                <w:bCs/>
              </w:rPr>
              <w:t>Grand Total</w:t>
            </w:r>
          </w:p>
        </w:tc>
        <w:tc>
          <w:tcPr>
            <w:tcW w:w="1760" w:type="dxa"/>
            <w:noWrap/>
            <w:hideMark/>
          </w:tcPr>
          <w:p w14:paraId="1AEB2FAA" w14:textId="77777777" w:rsidR="00206C25" w:rsidRPr="00206C25" w:rsidRDefault="00206C25" w:rsidP="00206C25">
            <w:pPr>
              <w:pStyle w:val="NoSpacing"/>
            </w:pPr>
            <w:r w:rsidRPr="00206C25">
              <w:t>204</w:t>
            </w:r>
          </w:p>
        </w:tc>
        <w:tc>
          <w:tcPr>
            <w:tcW w:w="2480" w:type="dxa"/>
            <w:noWrap/>
            <w:hideMark/>
          </w:tcPr>
          <w:p w14:paraId="4B903F2F" w14:textId="77777777" w:rsidR="00206C25" w:rsidRPr="00206C25" w:rsidRDefault="00206C25" w:rsidP="00206C25">
            <w:pPr>
              <w:pStyle w:val="NoSpacing"/>
            </w:pPr>
            <w:r w:rsidRPr="00206C25">
              <w:t>21,510</w:t>
            </w:r>
          </w:p>
        </w:tc>
        <w:tc>
          <w:tcPr>
            <w:tcW w:w="1760" w:type="dxa"/>
            <w:noWrap/>
            <w:hideMark/>
          </w:tcPr>
          <w:p w14:paraId="77D4D147" w14:textId="77777777" w:rsidR="00206C25" w:rsidRPr="00206C25" w:rsidRDefault="00206C25" w:rsidP="00206C25">
            <w:pPr>
              <w:pStyle w:val="NoSpacing"/>
            </w:pPr>
            <w:r w:rsidRPr="00206C25">
              <w:t>378</w:t>
            </w:r>
          </w:p>
        </w:tc>
        <w:tc>
          <w:tcPr>
            <w:tcW w:w="2480" w:type="dxa"/>
            <w:noWrap/>
            <w:hideMark/>
          </w:tcPr>
          <w:p w14:paraId="3A6D7D84" w14:textId="77777777" w:rsidR="00206C25" w:rsidRPr="00206C25" w:rsidRDefault="00206C25" w:rsidP="00206C25">
            <w:pPr>
              <w:pStyle w:val="NoSpacing"/>
            </w:pPr>
            <w:r w:rsidRPr="00206C25">
              <w:t>35,524</w:t>
            </w:r>
          </w:p>
        </w:tc>
        <w:tc>
          <w:tcPr>
            <w:tcW w:w="1760" w:type="dxa"/>
            <w:noWrap/>
            <w:hideMark/>
          </w:tcPr>
          <w:p w14:paraId="1574FA03" w14:textId="77777777" w:rsidR="00206C25" w:rsidRPr="00206C25" w:rsidRDefault="00206C25" w:rsidP="00206C25">
            <w:pPr>
              <w:pStyle w:val="NoSpacing"/>
            </w:pPr>
            <w:r w:rsidRPr="00206C25">
              <w:t>303</w:t>
            </w:r>
          </w:p>
        </w:tc>
        <w:tc>
          <w:tcPr>
            <w:tcW w:w="2480" w:type="dxa"/>
            <w:noWrap/>
            <w:hideMark/>
          </w:tcPr>
          <w:p w14:paraId="43A7FC63" w14:textId="77777777" w:rsidR="00206C25" w:rsidRPr="00206C25" w:rsidRDefault="00206C25" w:rsidP="00206C25">
            <w:pPr>
              <w:pStyle w:val="NoSpacing"/>
            </w:pPr>
            <w:r w:rsidRPr="00206C25">
              <w:t>29,749</w:t>
            </w:r>
          </w:p>
        </w:tc>
      </w:tr>
    </w:tbl>
    <w:p w14:paraId="250C6FDD" w14:textId="692C4640" w:rsidR="00633884" w:rsidRDefault="00633884" w:rsidP="004B0A6E">
      <w:pPr>
        <w:pStyle w:val="NoSpacing"/>
      </w:pPr>
    </w:p>
    <w:p w14:paraId="629004B4" w14:textId="7F9609DE" w:rsidR="00633884" w:rsidRDefault="00206C25" w:rsidP="004B0A6E">
      <w:pPr>
        <w:pStyle w:val="NoSpacing"/>
      </w:pPr>
      <w:r>
        <w:t xml:space="preserve">Using the FACTS as a constant RX fire dataset I looked at the number of polygon intersections of RX with a WF on a subsequent date. EQUATES was consistent with the </w:t>
      </w:r>
      <w:proofErr w:type="spellStart"/>
      <w:r>
        <w:t>CalFIRE</w:t>
      </w:r>
      <w:proofErr w:type="spellEnd"/>
      <w:r>
        <w:t xml:space="preserve"> dataset. Geospatial analysis showed differences were largely related to final perimeter shape in EQUATES vs. </w:t>
      </w:r>
      <w:proofErr w:type="spellStart"/>
      <w:r>
        <w:t>CalFIRE</w:t>
      </w:r>
      <w:proofErr w:type="spellEnd"/>
      <w:r>
        <w:t>. The MTBS showed fewer encounters versus EQUATES although a higher number than of encounters than expected based on the number of records in MTBS. Overall, I’m happy with the performance of EQUATES as a wildfire activity dataset in CA and OR for this time span.</w:t>
      </w:r>
    </w:p>
    <w:p w14:paraId="3A058CB3" w14:textId="357CD1F7" w:rsidR="00206C25" w:rsidRDefault="00206C25" w:rsidP="004B0A6E">
      <w:pPr>
        <w:pStyle w:val="NoSpacing"/>
      </w:pPr>
    </w:p>
    <w:p w14:paraId="108FB9CA" w14:textId="58E5936A" w:rsidR="00206C25" w:rsidRDefault="00206C25" w:rsidP="004B0A6E">
      <w:pPr>
        <w:pStyle w:val="NoSpacing"/>
      </w:pPr>
      <w:r>
        <w:t>Preliminary results of the analysis for RX fire datasets are shown in table 4.</w:t>
      </w:r>
    </w:p>
    <w:p w14:paraId="7A5535ED" w14:textId="77777777" w:rsidR="00206C25" w:rsidRDefault="00206C25" w:rsidP="004B0A6E">
      <w:pPr>
        <w:pStyle w:val="NoSpacing"/>
      </w:pPr>
    </w:p>
    <w:p w14:paraId="751052C0" w14:textId="59295133" w:rsidR="00206C25" w:rsidRDefault="00206C25" w:rsidP="004B0A6E">
      <w:pPr>
        <w:pStyle w:val="NoSpacing"/>
      </w:pPr>
      <w:r>
        <w:t xml:space="preserve">Table 4. </w:t>
      </w:r>
      <w:commentRangeStart w:id="1"/>
      <w:r>
        <w:t>Comparison of RX fire datasets for 2004-2017 in CA and OR</w:t>
      </w:r>
      <w:commentRangeEnd w:id="1"/>
      <w:r w:rsidR="002139FA">
        <w:rPr>
          <w:rStyle w:val="CommentReference"/>
        </w:rPr>
        <w:commentReference w:id="1"/>
      </w:r>
    </w:p>
    <w:tbl>
      <w:tblPr>
        <w:tblStyle w:val="TableGrid"/>
        <w:tblW w:w="0" w:type="auto"/>
        <w:tblLook w:val="04A0" w:firstRow="1" w:lastRow="0" w:firstColumn="1" w:lastColumn="0" w:noHBand="0" w:noVBand="1"/>
      </w:tblPr>
      <w:tblGrid>
        <w:gridCol w:w="929"/>
        <w:gridCol w:w="1179"/>
        <w:gridCol w:w="1628"/>
        <w:gridCol w:w="1179"/>
        <w:gridCol w:w="1628"/>
        <w:gridCol w:w="1179"/>
        <w:gridCol w:w="1628"/>
      </w:tblGrid>
      <w:tr w:rsidR="00206C25" w:rsidRPr="00206C25" w14:paraId="7A161581" w14:textId="77777777" w:rsidTr="00206C25">
        <w:trPr>
          <w:trHeight w:val="300"/>
        </w:trPr>
        <w:tc>
          <w:tcPr>
            <w:tcW w:w="1360" w:type="dxa"/>
            <w:noWrap/>
            <w:hideMark/>
          </w:tcPr>
          <w:p w14:paraId="6FC4DEEA" w14:textId="77777777" w:rsidR="00206C25" w:rsidRPr="00206C25" w:rsidRDefault="00206C25" w:rsidP="00206C25">
            <w:pPr>
              <w:pStyle w:val="NoSpacing"/>
            </w:pPr>
          </w:p>
        </w:tc>
        <w:tc>
          <w:tcPr>
            <w:tcW w:w="4240" w:type="dxa"/>
            <w:gridSpan w:val="2"/>
            <w:noWrap/>
            <w:hideMark/>
          </w:tcPr>
          <w:p w14:paraId="6EA8A407" w14:textId="77777777" w:rsidR="00206C25" w:rsidRPr="00206C25" w:rsidRDefault="00206C25" w:rsidP="00206C25">
            <w:pPr>
              <w:pStyle w:val="NoSpacing"/>
            </w:pPr>
            <w:r w:rsidRPr="00206C25">
              <w:t>RX=BLM, WF=EQUATES</w:t>
            </w:r>
          </w:p>
        </w:tc>
        <w:tc>
          <w:tcPr>
            <w:tcW w:w="4240" w:type="dxa"/>
            <w:gridSpan w:val="2"/>
            <w:noWrap/>
            <w:hideMark/>
          </w:tcPr>
          <w:p w14:paraId="56A98578" w14:textId="77777777" w:rsidR="00206C25" w:rsidRPr="00206C25" w:rsidRDefault="00206C25" w:rsidP="00206C25">
            <w:pPr>
              <w:pStyle w:val="NoSpacing"/>
            </w:pPr>
            <w:r w:rsidRPr="00206C25">
              <w:t>RX=FACTS, WF=EQUATES</w:t>
            </w:r>
          </w:p>
        </w:tc>
        <w:tc>
          <w:tcPr>
            <w:tcW w:w="4240" w:type="dxa"/>
            <w:gridSpan w:val="2"/>
            <w:noWrap/>
            <w:hideMark/>
          </w:tcPr>
          <w:p w14:paraId="40724035" w14:textId="77777777" w:rsidR="00206C25" w:rsidRPr="00206C25" w:rsidRDefault="00206C25" w:rsidP="00206C25">
            <w:pPr>
              <w:pStyle w:val="NoSpacing"/>
            </w:pPr>
            <w:r w:rsidRPr="00206C25">
              <w:t>RX=</w:t>
            </w:r>
            <w:proofErr w:type="spellStart"/>
            <w:r w:rsidRPr="00206C25">
              <w:t>LandFire</w:t>
            </w:r>
            <w:proofErr w:type="spellEnd"/>
            <w:r w:rsidRPr="00206C25">
              <w:t>, WF=EQUATES</w:t>
            </w:r>
          </w:p>
        </w:tc>
      </w:tr>
      <w:tr w:rsidR="00206C25" w:rsidRPr="00206C25" w14:paraId="3036CDD8" w14:textId="77777777" w:rsidTr="00206C25">
        <w:trPr>
          <w:trHeight w:val="288"/>
        </w:trPr>
        <w:tc>
          <w:tcPr>
            <w:tcW w:w="1360" w:type="dxa"/>
            <w:noWrap/>
            <w:hideMark/>
          </w:tcPr>
          <w:p w14:paraId="3C43F76A" w14:textId="77777777" w:rsidR="00206C25" w:rsidRPr="00206C25" w:rsidRDefault="00206C25" w:rsidP="00206C25">
            <w:pPr>
              <w:pStyle w:val="NoSpacing"/>
              <w:rPr>
                <w:b/>
                <w:bCs/>
              </w:rPr>
            </w:pPr>
            <w:r w:rsidRPr="00206C25">
              <w:rPr>
                <w:b/>
                <w:bCs/>
              </w:rPr>
              <w:t>State</w:t>
            </w:r>
          </w:p>
        </w:tc>
        <w:tc>
          <w:tcPr>
            <w:tcW w:w="1760" w:type="dxa"/>
            <w:noWrap/>
            <w:hideMark/>
          </w:tcPr>
          <w:p w14:paraId="16777999" w14:textId="77777777" w:rsidR="00206C25" w:rsidRPr="00206C25" w:rsidRDefault="00206C25" w:rsidP="00206C25">
            <w:pPr>
              <w:pStyle w:val="NoSpacing"/>
              <w:rPr>
                <w:b/>
                <w:bCs/>
              </w:rPr>
            </w:pPr>
            <w:r w:rsidRPr="00206C25">
              <w:rPr>
                <w:b/>
                <w:bCs/>
              </w:rPr>
              <w:t># of Intersections</w:t>
            </w:r>
          </w:p>
        </w:tc>
        <w:tc>
          <w:tcPr>
            <w:tcW w:w="2480" w:type="dxa"/>
            <w:noWrap/>
            <w:hideMark/>
          </w:tcPr>
          <w:p w14:paraId="00809F21" w14:textId="77777777" w:rsidR="00206C25" w:rsidRPr="00206C25" w:rsidRDefault="00206C25" w:rsidP="00206C25">
            <w:pPr>
              <w:pStyle w:val="NoSpacing"/>
              <w:rPr>
                <w:b/>
                <w:bCs/>
              </w:rPr>
            </w:pPr>
            <w:r w:rsidRPr="00206C25">
              <w:rPr>
                <w:b/>
                <w:bCs/>
              </w:rPr>
              <w:t>Intersection Area (acres)</w:t>
            </w:r>
          </w:p>
        </w:tc>
        <w:tc>
          <w:tcPr>
            <w:tcW w:w="1760" w:type="dxa"/>
            <w:noWrap/>
            <w:hideMark/>
          </w:tcPr>
          <w:p w14:paraId="61655F79" w14:textId="77777777" w:rsidR="00206C25" w:rsidRPr="00206C25" w:rsidRDefault="00206C25" w:rsidP="00206C25">
            <w:pPr>
              <w:pStyle w:val="NoSpacing"/>
              <w:rPr>
                <w:b/>
                <w:bCs/>
              </w:rPr>
            </w:pPr>
            <w:r w:rsidRPr="00206C25">
              <w:rPr>
                <w:b/>
                <w:bCs/>
              </w:rPr>
              <w:t># of Intersections</w:t>
            </w:r>
          </w:p>
        </w:tc>
        <w:tc>
          <w:tcPr>
            <w:tcW w:w="2480" w:type="dxa"/>
            <w:noWrap/>
            <w:hideMark/>
          </w:tcPr>
          <w:p w14:paraId="090C7E6D" w14:textId="77777777" w:rsidR="00206C25" w:rsidRPr="00206C25" w:rsidRDefault="00206C25" w:rsidP="00206C25">
            <w:pPr>
              <w:pStyle w:val="NoSpacing"/>
              <w:rPr>
                <w:b/>
                <w:bCs/>
              </w:rPr>
            </w:pPr>
            <w:r w:rsidRPr="00206C25">
              <w:rPr>
                <w:b/>
                <w:bCs/>
              </w:rPr>
              <w:t>Intersection Area (acres)</w:t>
            </w:r>
          </w:p>
        </w:tc>
        <w:tc>
          <w:tcPr>
            <w:tcW w:w="1760" w:type="dxa"/>
            <w:noWrap/>
            <w:hideMark/>
          </w:tcPr>
          <w:p w14:paraId="3F5AD5E4" w14:textId="77777777" w:rsidR="00206C25" w:rsidRPr="00206C25" w:rsidRDefault="00206C25" w:rsidP="00206C25">
            <w:pPr>
              <w:pStyle w:val="NoSpacing"/>
              <w:rPr>
                <w:b/>
                <w:bCs/>
              </w:rPr>
            </w:pPr>
            <w:r w:rsidRPr="00206C25">
              <w:rPr>
                <w:b/>
                <w:bCs/>
              </w:rPr>
              <w:t># of Intersections</w:t>
            </w:r>
          </w:p>
        </w:tc>
        <w:tc>
          <w:tcPr>
            <w:tcW w:w="2480" w:type="dxa"/>
            <w:noWrap/>
            <w:hideMark/>
          </w:tcPr>
          <w:p w14:paraId="1ACC71CF" w14:textId="77777777" w:rsidR="00206C25" w:rsidRPr="00206C25" w:rsidRDefault="00206C25" w:rsidP="00206C25">
            <w:pPr>
              <w:pStyle w:val="NoSpacing"/>
              <w:rPr>
                <w:b/>
                <w:bCs/>
              </w:rPr>
            </w:pPr>
            <w:r w:rsidRPr="00206C25">
              <w:rPr>
                <w:b/>
                <w:bCs/>
              </w:rPr>
              <w:t>Intersection Area (acres)</w:t>
            </w:r>
          </w:p>
        </w:tc>
      </w:tr>
      <w:tr w:rsidR="00206C25" w:rsidRPr="00206C25" w14:paraId="480BB9FE" w14:textId="77777777" w:rsidTr="00206C25">
        <w:trPr>
          <w:trHeight w:val="288"/>
        </w:trPr>
        <w:tc>
          <w:tcPr>
            <w:tcW w:w="1360" w:type="dxa"/>
            <w:noWrap/>
            <w:hideMark/>
          </w:tcPr>
          <w:p w14:paraId="4183A16C" w14:textId="77777777" w:rsidR="00206C25" w:rsidRPr="00206C25" w:rsidRDefault="00206C25" w:rsidP="00206C25">
            <w:pPr>
              <w:pStyle w:val="NoSpacing"/>
              <w:rPr>
                <w:b/>
                <w:bCs/>
              </w:rPr>
            </w:pPr>
            <w:r w:rsidRPr="00206C25">
              <w:rPr>
                <w:b/>
                <w:bCs/>
              </w:rPr>
              <w:t>CA</w:t>
            </w:r>
          </w:p>
        </w:tc>
        <w:tc>
          <w:tcPr>
            <w:tcW w:w="1760" w:type="dxa"/>
            <w:noWrap/>
            <w:hideMark/>
          </w:tcPr>
          <w:p w14:paraId="71D490C9" w14:textId="77777777" w:rsidR="00206C25" w:rsidRPr="00206C25" w:rsidRDefault="00206C25" w:rsidP="00206C25">
            <w:pPr>
              <w:pStyle w:val="NoSpacing"/>
            </w:pPr>
            <w:r w:rsidRPr="00206C25">
              <w:t>12</w:t>
            </w:r>
          </w:p>
        </w:tc>
        <w:tc>
          <w:tcPr>
            <w:tcW w:w="2480" w:type="dxa"/>
            <w:noWrap/>
            <w:hideMark/>
          </w:tcPr>
          <w:p w14:paraId="02C36616" w14:textId="77777777" w:rsidR="00206C25" w:rsidRPr="00206C25" w:rsidRDefault="00206C25" w:rsidP="00206C25">
            <w:pPr>
              <w:pStyle w:val="NoSpacing"/>
            </w:pPr>
            <w:r w:rsidRPr="00206C25">
              <w:t>611</w:t>
            </w:r>
          </w:p>
        </w:tc>
        <w:tc>
          <w:tcPr>
            <w:tcW w:w="1760" w:type="dxa"/>
            <w:noWrap/>
            <w:hideMark/>
          </w:tcPr>
          <w:p w14:paraId="1D2FFF3C" w14:textId="77777777" w:rsidR="00206C25" w:rsidRPr="00206C25" w:rsidRDefault="00206C25" w:rsidP="00206C25">
            <w:pPr>
              <w:pStyle w:val="NoSpacing"/>
            </w:pPr>
            <w:r w:rsidRPr="00206C25">
              <w:t>219</w:t>
            </w:r>
          </w:p>
        </w:tc>
        <w:tc>
          <w:tcPr>
            <w:tcW w:w="2480" w:type="dxa"/>
            <w:noWrap/>
            <w:hideMark/>
          </w:tcPr>
          <w:p w14:paraId="555F5ED7" w14:textId="77777777" w:rsidR="00206C25" w:rsidRPr="00206C25" w:rsidRDefault="00206C25" w:rsidP="00206C25">
            <w:pPr>
              <w:pStyle w:val="NoSpacing"/>
            </w:pPr>
            <w:r w:rsidRPr="00206C25">
              <w:t>19,662</w:t>
            </w:r>
          </w:p>
        </w:tc>
        <w:tc>
          <w:tcPr>
            <w:tcW w:w="1760" w:type="dxa"/>
            <w:noWrap/>
            <w:hideMark/>
          </w:tcPr>
          <w:p w14:paraId="46C637DF" w14:textId="77777777" w:rsidR="00206C25" w:rsidRPr="00206C25" w:rsidRDefault="00206C25" w:rsidP="00206C25">
            <w:pPr>
              <w:pStyle w:val="NoSpacing"/>
            </w:pPr>
            <w:r w:rsidRPr="00206C25">
              <w:t>374</w:t>
            </w:r>
          </w:p>
        </w:tc>
        <w:tc>
          <w:tcPr>
            <w:tcW w:w="2480" w:type="dxa"/>
            <w:noWrap/>
            <w:hideMark/>
          </w:tcPr>
          <w:p w14:paraId="3D5A30B7" w14:textId="77777777" w:rsidR="00206C25" w:rsidRPr="00206C25" w:rsidRDefault="00206C25" w:rsidP="00206C25">
            <w:pPr>
              <w:pStyle w:val="NoSpacing"/>
            </w:pPr>
            <w:r w:rsidRPr="00206C25">
              <w:t>34,285</w:t>
            </w:r>
          </w:p>
        </w:tc>
      </w:tr>
      <w:tr w:rsidR="00206C25" w:rsidRPr="00206C25" w14:paraId="19879A17" w14:textId="77777777" w:rsidTr="00206C25">
        <w:trPr>
          <w:trHeight w:val="288"/>
        </w:trPr>
        <w:tc>
          <w:tcPr>
            <w:tcW w:w="1360" w:type="dxa"/>
            <w:noWrap/>
            <w:hideMark/>
          </w:tcPr>
          <w:p w14:paraId="04EB1321" w14:textId="77777777" w:rsidR="00206C25" w:rsidRPr="00206C25" w:rsidRDefault="00206C25" w:rsidP="00206C25">
            <w:pPr>
              <w:pStyle w:val="NoSpacing"/>
              <w:rPr>
                <w:b/>
                <w:bCs/>
              </w:rPr>
            </w:pPr>
            <w:r w:rsidRPr="00206C25">
              <w:rPr>
                <w:b/>
                <w:bCs/>
              </w:rPr>
              <w:t>OR</w:t>
            </w:r>
          </w:p>
        </w:tc>
        <w:tc>
          <w:tcPr>
            <w:tcW w:w="1760" w:type="dxa"/>
            <w:noWrap/>
            <w:hideMark/>
          </w:tcPr>
          <w:p w14:paraId="494981E6" w14:textId="77777777" w:rsidR="00206C25" w:rsidRPr="00206C25" w:rsidRDefault="00206C25" w:rsidP="00206C25">
            <w:pPr>
              <w:pStyle w:val="NoSpacing"/>
            </w:pPr>
            <w:r w:rsidRPr="00206C25">
              <w:t>65</w:t>
            </w:r>
          </w:p>
        </w:tc>
        <w:tc>
          <w:tcPr>
            <w:tcW w:w="2480" w:type="dxa"/>
            <w:noWrap/>
            <w:hideMark/>
          </w:tcPr>
          <w:p w14:paraId="24093524" w14:textId="77777777" w:rsidR="00206C25" w:rsidRPr="00206C25" w:rsidRDefault="00206C25" w:rsidP="00206C25">
            <w:pPr>
              <w:pStyle w:val="NoSpacing"/>
            </w:pPr>
            <w:r w:rsidRPr="00206C25">
              <w:t>8,741</w:t>
            </w:r>
          </w:p>
        </w:tc>
        <w:tc>
          <w:tcPr>
            <w:tcW w:w="1760" w:type="dxa"/>
            <w:noWrap/>
            <w:hideMark/>
          </w:tcPr>
          <w:p w14:paraId="10485EBA" w14:textId="77777777" w:rsidR="00206C25" w:rsidRPr="00206C25" w:rsidRDefault="00206C25" w:rsidP="00206C25">
            <w:pPr>
              <w:pStyle w:val="NoSpacing"/>
            </w:pPr>
            <w:r w:rsidRPr="00206C25">
              <w:t>159</w:t>
            </w:r>
          </w:p>
        </w:tc>
        <w:tc>
          <w:tcPr>
            <w:tcW w:w="2480" w:type="dxa"/>
            <w:noWrap/>
            <w:hideMark/>
          </w:tcPr>
          <w:p w14:paraId="4366C556" w14:textId="77777777" w:rsidR="00206C25" w:rsidRPr="00206C25" w:rsidRDefault="00206C25" w:rsidP="00206C25">
            <w:pPr>
              <w:pStyle w:val="NoSpacing"/>
            </w:pPr>
            <w:r w:rsidRPr="00206C25">
              <w:t>15,862</w:t>
            </w:r>
          </w:p>
        </w:tc>
        <w:tc>
          <w:tcPr>
            <w:tcW w:w="1760" w:type="dxa"/>
            <w:noWrap/>
            <w:hideMark/>
          </w:tcPr>
          <w:p w14:paraId="58AD3DD2" w14:textId="77777777" w:rsidR="00206C25" w:rsidRPr="00206C25" w:rsidRDefault="00206C25" w:rsidP="00206C25">
            <w:pPr>
              <w:pStyle w:val="NoSpacing"/>
            </w:pPr>
            <w:r w:rsidRPr="00206C25">
              <w:t>183</w:t>
            </w:r>
          </w:p>
        </w:tc>
        <w:tc>
          <w:tcPr>
            <w:tcW w:w="2480" w:type="dxa"/>
            <w:noWrap/>
            <w:hideMark/>
          </w:tcPr>
          <w:p w14:paraId="0929895E" w14:textId="77777777" w:rsidR="00206C25" w:rsidRPr="00206C25" w:rsidRDefault="00206C25" w:rsidP="00206C25">
            <w:pPr>
              <w:pStyle w:val="NoSpacing"/>
            </w:pPr>
            <w:r w:rsidRPr="00206C25">
              <w:t>18,433</w:t>
            </w:r>
          </w:p>
        </w:tc>
      </w:tr>
      <w:tr w:rsidR="00206C25" w:rsidRPr="00206C25" w14:paraId="54AA1466" w14:textId="77777777" w:rsidTr="00206C25">
        <w:trPr>
          <w:trHeight w:val="300"/>
        </w:trPr>
        <w:tc>
          <w:tcPr>
            <w:tcW w:w="1360" w:type="dxa"/>
            <w:noWrap/>
            <w:hideMark/>
          </w:tcPr>
          <w:p w14:paraId="022F2E04" w14:textId="77777777" w:rsidR="00206C25" w:rsidRPr="00206C25" w:rsidRDefault="00206C25" w:rsidP="00206C25">
            <w:pPr>
              <w:pStyle w:val="NoSpacing"/>
              <w:rPr>
                <w:b/>
                <w:bCs/>
              </w:rPr>
            </w:pPr>
            <w:r w:rsidRPr="00206C25">
              <w:rPr>
                <w:b/>
                <w:bCs/>
              </w:rPr>
              <w:t>Grand Total</w:t>
            </w:r>
          </w:p>
        </w:tc>
        <w:tc>
          <w:tcPr>
            <w:tcW w:w="1760" w:type="dxa"/>
            <w:noWrap/>
            <w:hideMark/>
          </w:tcPr>
          <w:p w14:paraId="6704F1C5" w14:textId="77777777" w:rsidR="00206C25" w:rsidRPr="00206C25" w:rsidRDefault="00206C25" w:rsidP="00206C25">
            <w:pPr>
              <w:pStyle w:val="NoSpacing"/>
            </w:pPr>
            <w:r w:rsidRPr="00206C25">
              <w:t>77</w:t>
            </w:r>
          </w:p>
        </w:tc>
        <w:tc>
          <w:tcPr>
            <w:tcW w:w="2480" w:type="dxa"/>
            <w:noWrap/>
            <w:hideMark/>
          </w:tcPr>
          <w:p w14:paraId="43BBF3C0" w14:textId="77777777" w:rsidR="00206C25" w:rsidRPr="00206C25" w:rsidRDefault="00206C25" w:rsidP="00206C25">
            <w:pPr>
              <w:pStyle w:val="NoSpacing"/>
            </w:pPr>
            <w:r w:rsidRPr="00206C25">
              <w:t>9,352</w:t>
            </w:r>
          </w:p>
        </w:tc>
        <w:tc>
          <w:tcPr>
            <w:tcW w:w="1760" w:type="dxa"/>
            <w:noWrap/>
            <w:hideMark/>
          </w:tcPr>
          <w:p w14:paraId="1C82EDC9" w14:textId="77777777" w:rsidR="00206C25" w:rsidRPr="00206C25" w:rsidRDefault="00206C25" w:rsidP="00206C25">
            <w:pPr>
              <w:pStyle w:val="NoSpacing"/>
            </w:pPr>
            <w:r w:rsidRPr="00206C25">
              <w:t>378</w:t>
            </w:r>
          </w:p>
        </w:tc>
        <w:tc>
          <w:tcPr>
            <w:tcW w:w="2480" w:type="dxa"/>
            <w:noWrap/>
            <w:hideMark/>
          </w:tcPr>
          <w:p w14:paraId="65E8F41C" w14:textId="77777777" w:rsidR="00206C25" w:rsidRPr="00206C25" w:rsidRDefault="00206C25" w:rsidP="00206C25">
            <w:pPr>
              <w:pStyle w:val="NoSpacing"/>
            </w:pPr>
            <w:r w:rsidRPr="00206C25">
              <w:t>35,524</w:t>
            </w:r>
          </w:p>
        </w:tc>
        <w:tc>
          <w:tcPr>
            <w:tcW w:w="1760" w:type="dxa"/>
            <w:noWrap/>
            <w:hideMark/>
          </w:tcPr>
          <w:p w14:paraId="34E9C9F0" w14:textId="77777777" w:rsidR="00206C25" w:rsidRPr="00206C25" w:rsidRDefault="00206C25" w:rsidP="00206C25">
            <w:pPr>
              <w:pStyle w:val="NoSpacing"/>
            </w:pPr>
            <w:r w:rsidRPr="00206C25">
              <w:t>557</w:t>
            </w:r>
          </w:p>
        </w:tc>
        <w:tc>
          <w:tcPr>
            <w:tcW w:w="2480" w:type="dxa"/>
            <w:noWrap/>
            <w:hideMark/>
          </w:tcPr>
          <w:p w14:paraId="07F4C805" w14:textId="77777777" w:rsidR="00206C25" w:rsidRPr="00206C25" w:rsidRDefault="00206C25" w:rsidP="00206C25">
            <w:pPr>
              <w:pStyle w:val="NoSpacing"/>
            </w:pPr>
            <w:r w:rsidRPr="00206C25">
              <w:t>52,718</w:t>
            </w:r>
          </w:p>
        </w:tc>
      </w:tr>
    </w:tbl>
    <w:p w14:paraId="50BCEEE7" w14:textId="491A413B" w:rsidR="00206C25" w:rsidRDefault="00206C25" w:rsidP="004B0A6E">
      <w:pPr>
        <w:pStyle w:val="NoSpacing"/>
      </w:pPr>
    </w:p>
    <w:p w14:paraId="38058CE0" w14:textId="77BD712B" w:rsidR="0064413B" w:rsidRDefault="0064413B" w:rsidP="004B0A6E">
      <w:pPr>
        <w:pStyle w:val="NoSpacing"/>
      </w:pPr>
      <w:r>
        <w:t xml:space="preserve">A similar approach was used for analyzing the prescribed fire datasets where a constant wildfire dataset was intersected with different RX fire polygons that </w:t>
      </w:r>
      <w:commentRangeStart w:id="2"/>
      <w:r>
        <w:t xml:space="preserve">preceded a fire </w:t>
      </w:r>
      <w:commentRangeEnd w:id="2"/>
      <w:r w:rsidR="001819E4">
        <w:rPr>
          <w:rStyle w:val="CommentReference"/>
        </w:rPr>
        <w:commentReference w:id="2"/>
      </w:r>
      <w:r>
        <w:t xml:space="preserve">in the same location. As previously </w:t>
      </w:r>
      <w:r w:rsidR="00E40C0D">
        <w:t>mentioned,</w:t>
      </w:r>
      <w:r>
        <w:t xml:space="preserve"> the </w:t>
      </w:r>
      <w:proofErr w:type="spellStart"/>
      <w:r>
        <w:t>LandFire</w:t>
      </w:r>
      <w:proofErr w:type="spellEnd"/>
      <w:r>
        <w:t xml:space="preserve"> geodatabase is documented to include the FACTS and BLM data in the test region of CA and OR.</w:t>
      </w:r>
      <w:commentRangeStart w:id="3"/>
      <w:r>
        <w:t xml:space="preserve"> However, the results differ between BLM+FACTS and </w:t>
      </w:r>
      <w:proofErr w:type="spellStart"/>
      <w:r>
        <w:t>LandFire</w:t>
      </w:r>
      <w:commentRangeEnd w:id="3"/>
      <w:proofErr w:type="spellEnd"/>
      <w:r w:rsidR="002139FA">
        <w:rPr>
          <w:rStyle w:val="CommentReference"/>
        </w:rPr>
        <w:commentReference w:id="3"/>
      </w:r>
      <w:r>
        <w:t xml:space="preserve">. Further analysis is necessary to determine if this because </w:t>
      </w:r>
      <w:proofErr w:type="spellStart"/>
      <w:r>
        <w:t>LandFire</w:t>
      </w:r>
      <w:proofErr w:type="spellEnd"/>
      <w:r>
        <w:t xml:space="preserve"> is including more datasets or if the prescribed fire polygons differ. </w:t>
      </w:r>
      <w:r w:rsidR="00BD7652">
        <w:t>Currently</w:t>
      </w:r>
      <w:r w:rsidR="00E40C0D">
        <w:t>,</w:t>
      </w:r>
      <w:r>
        <w:t xml:space="preserve"> I have more confidence in the FACTS + BLM datasets for RX fires as they are both original data sources</w:t>
      </w:r>
      <w:r w:rsidR="00B26420">
        <w:t xml:space="preserve"> (as opposed to aggregated)</w:t>
      </w:r>
      <w:r>
        <w:t xml:space="preserve"> with rich documentation and metadata.</w:t>
      </w:r>
    </w:p>
    <w:p w14:paraId="6B91BECE" w14:textId="5151C724" w:rsidR="0064413B" w:rsidRDefault="0064413B" w:rsidP="004B0A6E">
      <w:pPr>
        <w:pStyle w:val="NoSpacing"/>
      </w:pPr>
    </w:p>
    <w:p w14:paraId="495195E8" w14:textId="4387F707" w:rsidR="0064413B" w:rsidRDefault="0064413B" w:rsidP="004B0A6E">
      <w:pPr>
        <w:pStyle w:val="NoSpacing"/>
      </w:pPr>
      <w:r>
        <w:t>Before further evaluation or expansion of this project a few things need to be determined:</w:t>
      </w:r>
    </w:p>
    <w:p w14:paraId="521CA6C7" w14:textId="4E1D36A3" w:rsidR="0064413B" w:rsidRDefault="0064413B" w:rsidP="0064413B">
      <w:pPr>
        <w:pStyle w:val="NoSpacing"/>
        <w:numPr>
          <w:ilvl w:val="0"/>
          <w:numId w:val="2"/>
        </w:numPr>
        <w:rPr>
          <w:ins w:id="4" w:author="Sacks, Jason (he/him/his)" w:date="2024-01-09T06:50:00Z"/>
        </w:rPr>
      </w:pPr>
      <w:r>
        <w:t xml:space="preserve">Should this only include federal lands? The RX data is pointing me this </w:t>
      </w:r>
      <w:proofErr w:type="gramStart"/>
      <w:r>
        <w:t>way</w:t>
      </w:r>
      <w:proofErr w:type="gramEnd"/>
      <w:r>
        <w:t xml:space="preserve"> but I’d like to get some thoughts.</w:t>
      </w:r>
    </w:p>
    <w:p w14:paraId="51C5EF18" w14:textId="7526B90C" w:rsidR="001819E4" w:rsidRDefault="001819E4">
      <w:pPr>
        <w:pStyle w:val="NoSpacing"/>
        <w:numPr>
          <w:ilvl w:val="1"/>
          <w:numId w:val="2"/>
        </w:numPr>
        <w:rPr>
          <w:ins w:id="5" w:author="Baker, Kirk" w:date="2024-01-09T09:18:00Z"/>
        </w:rPr>
      </w:pPr>
      <w:ins w:id="6" w:author="Sacks, Jason (he/him/his)" w:date="2024-01-09T06:50:00Z">
        <w:r>
          <w:t xml:space="preserve">Great question! </w:t>
        </w:r>
      </w:ins>
      <w:ins w:id="7" w:author="Sacks, Jason (he/him/his)" w:date="2024-01-09T06:51:00Z">
        <w:r>
          <w:t>Just did a quick search and about 46% of the land in CA is federal and 53% in OR. Considering the record keeping for Rx fire</w:t>
        </w:r>
      </w:ins>
      <w:ins w:id="8" w:author="Sacks, Jason (he/him/his)" w:date="2024-01-09T06:52:00Z">
        <w:r>
          <w:t xml:space="preserve"> is </w:t>
        </w:r>
        <w:proofErr w:type="gramStart"/>
        <w:r>
          <w:t>pretty weak</w:t>
        </w:r>
        <w:proofErr w:type="gramEnd"/>
        <w:r>
          <w:t xml:space="preserve"> overall I’d have to imagine it’s even worse for private land. </w:t>
        </w:r>
        <w:r w:rsidR="001E61BE">
          <w:t xml:space="preserve">I’m thinking we stay with federal only </w:t>
        </w:r>
        <w:proofErr w:type="gramStart"/>
        <w:r w:rsidR="001E61BE">
          <w:t>in light of</w:t>
        </w:r>
        <w:proofErr w:type="gramEnd"/>
        <w:r w:rsidR="001E61BE">
          <w:t xml:space="preserve"> the USFS an DOI Wildfire Crisis strategies</w:t>
        </w:r>
      </w:ins>
      <w:ins w:id="9" w:author="Sacks, Jason (he/him/his)" w:date="2024-01-09T06:53:00Z">
        <w:r w:rsidR="001E61BE">
          <w:t xml:space="preserve"> focusing on federal land and the other Rx fire project Kirk is working on</w:t>
        </w:r>
      </w:ins>
      <w:ins w:id="10" w:author="Sacks, Jason (he/him/his)" w:date="2024-01-09T06:52:00Z">
        <w:r w:rsidR="001E61BE">
          <w:t xml:space="preserve">. </w:t>
        </w:r>
      </w:ins>
      <w:ins w:id="11" w:author="Sacks, Jason (he/him/his)" w:date="2024-01-09T06:53:00Z">
        <w:r w:rsidR="001E61BE">
          <w:t>I think t</w:t>
        </w:r>
      </w:ins>
      <w:ins w:id="12" w:author="Sacks, Jason (he/him/his)" w:date="2024-01-09T06:52:00Z">
        <w:r w:rsidR="001E61BE">
          <w:t>his analysis will show from a federal perspective h</w:t>
        </w:r>
      </w:ins>
      <w:ins w:id="13" w:author="Sacks, Jason (he/him/his)" w:date="2024-01-09T06:53:00Z">
        <w:r w:rsidR="001E61BE">
          <w:t xml:space="preserve">ow much intersection we’ve seen historically. </w:t>
        </w:r>
      </w:ins>
    </w:p>
    <w:p w14:paraId="6995E78F" w14:textId="23BBFA98" w:rsidR="002139FA" w:rsidRDefault="002139FA">
      <w:pPr>
        <w:pStyle w:val="NoSpacing"/>
        <w:numPr>
          <w:ilvl w:val="1"/>
          <w:numId w:val="2"/>
        </w:numPr>
        <w:pPrChange w:id="14" w:author="Sacks, Jason (he/him/his)" w:date="2024-01-09T06:50:00Z">
          <w:pPr>
            <w:pStyle w:val="NoSpacing"/>
            <w:numPr>
              <w:numId w:val="2"/>
            </w:numPr>
            <w:ind w:left="720" w:hanging="360"/>
          </w:pPr>
        </w:pPrChange>
      </w:pPr>
      <w:ins w:id="15" w:author="Baker, Kirk" w:date="2024-01-09T09:18:00Z">
        <w:r>
          <w:lastRenderedPageBreak/>
          <w:t xml:space="preserve">Would it be a lot of </w:t>
        </w:r>
      </w:ins>
      <w:ins w:id="16" w:author="Baker, Kirk" w:date="2024-01-09T09:19:00Z">
        <w:r>
          <w:t xml:space="preserve">extra </w:t>
        </w:r>
      </w:ins>
      <w:ins w:id="17" w:author="Baker, Kirk" w:date="2024-01-09T09:18:00Z">
        <w:r>
          <w:t xml:space="preserve">work to show the total intersections on federal land </w:t>
        </w:r>
        <w:proofErr w:type="gramStart"/>
        <w:r>
          <w:t>and also</w:t>
        </w:r>
        <w:proofErr w:type="gramEnd"/>
        <w:r>
          <w:t xml:space="preserve"> private land? That might be </w:t>
        </w:r>
        <w:proofErr w:type="gramStart"/>
        <w:r>
          <w:t>a really interesting</w:t>
        </w:r>
        <w:proofErr w:type="gramEnd"/>
        <w:r>
          <w:t xml:space="preserve"> conclusion and make this assessment even more broadly applicable. </w:t>
        </w:r>
      </w:ins>
    </w:p>
    <w:p w14:paraId="7522B91E" w14:textId="0ED12221" w:rsidR="0064413B" w:rsidRDefault="0064413B" w:rsidP="0064413B">
      <w:pPr>
        <w:pStyle w:val="NoSpacing"/>
        <w:numPr>
          <w:ilvl w:val="0"/>
          <w:numId w:val="2"/>
        </w:numPr>
        <w:rPr>
          <w:ins w:id="18" w:author="Sacks, Jason (he/him/his)" w:date="2024-01-09T06:54:00Z"/>
        </w:rPr>
      </w:pPr>
      <w:r>
        <w:t>Should the timeseries be extended to 2023? This would give 20 years of data from 2004-2023 and add recency. EQUATES does not technically extend to 2023, although I have activity for all years up to 2023. MTBS only goes to 2022.</w:t>
      </w:r>
    </w:p>
    <w:p w14:paraId="081706A9" w14:textId="188D8B82" w:rsidR="001E61BE" w:rsidRDefault="001E61BE">
      <w:pPr>
        <w:pStyle w:val="NoSpacing"/>
        <w:numPr>
          <w:ilvl w:val="1"/>
          <w:numId w:val="2"/>
        </w:numPr>
        <w:rPr>
          <w:ins w:id="19" w:author="Baker, Kirk" w:date="2024-01-09T09:17:00Z"/>
        </w:rPr>
      </w:pPr>
      <w:ins w:id="20" w:author="Sacks, Jason (he/him/his)" w:date="2024-01-09T06:54:00Z">
        <w:r>
          <w:t xml:space="preserve">My preference would be to include </w:t>
        </w:r>
      </w:ins>
      <w:ins w:id="21" w:author="Sacks, Jason (he/him/his)" w:date="2024-01-09T06:55:00Z">
        <w:r>
          <w:t xml:space="preserve">as much recent data as possible. It seems like going to 2022 is possible. Is this correct? </w:t>
        </w:r>
      </w:ins>
    </w:p>
    <w:p w14:paraId="092DABAF" w14:textId="13E66826" w:rsidR="002139FA" w:rsidRDefault="002139FA">
      <w:pPr>
        <w:pStyle w:val="NoSpacing"/>
        <w:numPr>
          <w:ilvl w:val="1"/>
          <w:numId w:val="2"/>
        </w:numPr>
        <w:pPrChange w:id="22" w:author="Sacks, Jason (he/him/his)" w:date="2024-01-09T06:54:00Z">
          <w:pPr>
            <w:pStyle w:val="NoSpacing"/>
            <w:numPr>
              <w:numId w:val="2"/>
            </w:numPr>
            <w:ind w:left="720" w:hanging="360"/>
          </w:pPr>
        </w:pPrChange>
      </w:pPr>
      <w:ins w:id="23" w:author="Baker, Kirk" w:date="2024-01-09T09:17:00Z">
        <w:r>
          <w:t xml:space="preserve">I agree with Jason, I think it is fair to extend this to 2023 and just state in the manuscript all years were processed consistently with the EQUATES </w:t>
        </w:r>
        <w:proofErr w:type="gramStart"/>
        <w:r>
          <w:t>project</w:t>
        </w:r>
      </w:ins>
      <w:proofErr w:type="gramEnd"/>
    </w:p>
    <w:p w14:paraId="71405646" w14:textId="086A61D9" w:rsidR="0064413B" w:rsidRDefault="0064413B" w:rsidP="0064413B">
      <w:pPr>
        <w:pStyle w:val="NoSpacing"/>
        <w:numPr>
          <w:ilvl w:val="0"/>
          <w:numId w:val="2"/>
        </w:numPr>
        <w:rPr>
          <w:ins w:id="24" w:author="Baker, Kirk" w:date="2024-01-09T09:19:00Z"/>
        </w:rPr>
      </w:pPr>
      <w:r>
        <w:t xml:space="preserve">Should pile burns be included? This is a very different type of fuel treatment from the current broadcast burn </w:t>
      </w:r>
      <w:proofErr w:type="gramStart"/>
      <w:r>
        <w:t>subset</w:t>
      </w:r>
      <w:proofErr w:type="gramEnd"/>
      <w:r>
        <w:t xml:space="preserve"> but it does represent a large fraction of the prescribed fires being performed in the western US.</w:t>
      </w:r>
    </w:p>
    <w:p w14:paraId="74386FE9" w14:textId="304EFE26" w:rsidR="002139FA" w:rsidRDefault="002139FA" w:rsidP="002139FA">
      <w:pPr>
        <w:pStyle w:val="NoSpacing"/>
        <w:numPr>
          <w:ilvl w:val="1"/>
          <w:numId w:val="2"/>
        </w:numPr>
        <w:rPr>
          <w:ins w:id="25" w:author="Sacks, Jason (he/him/his)" w:date="2024-01-09T06:55:00Z"/>
        </w:rPr>
        <w:pPrChange w:id="26" w:author="Baker, Kirk" w:date="2024-01-09T09:19:00Z">
          <w:pPr>
            <w:pStyle w:val="NoSpacing"/>
            <w:numPr>
              <w:numId w:val="2"/>
            </w:numPr>
            <w:ind w:left="720" w:hanging="360"/>
          </w:pPr>
        </w:pPrChange>
      </w:pPr>
      <w:ins w:id="27" w:author="Baker, Kirk" w:date="2024-01-09T09:19:00Z">
        <w:r>
          <w:t>I don’t think we need to include pile burns because those are not intended to reduce wildfire risk but if we could somehow use those as a proxy for mech</w:t>
        </w:r>
      </w:ins>
      <w:ins w:id="28" w:author="Baker, Kirk" w:date="2024-01-09T09:20:00Z">
        <w:r>
          <w:t xml:space="preserve">anical thinning and have some kind of statement about how often areas that have been managed with that approach intersect wildfire that would be really </w:t>
        </w:r>
        <w:proofErr w:type="gramStart"/>
        <w:r>
          <w:t>cool</w:t>
        </w:r>
        <w:proofErr w:type="gramEnd"/>
        <w:r>
          <w:t xml:space="preserve"> </w:t>
        </w:r>
      </w:ins>
    </w:p>
    <w:p w14:paraId="3AC582B2" w14:textId="0F70CE39" w:rsidR="001E61BE" w:rsidRDefault="001E61BE" w:rsidP="001E61BE">
      <w:pPr>
        <w:pStyle w:val="NoSpacing"/>
        <w:numPr>
          <w:ilvl w:val="1"/>
          <w:numId w:val="2"/>
        </w:numPr>
        <w:rPr>
          <w:ins w:id="29" w:author="Sacks, Jason (he/him/his)" w:date="2024-01-09T06:58:00Z"/>
        </w:rPr>
      </w:pPr>
      <w:ins w:id="30" w:author="Sacks, Jason (he/him/his)" w:date="2024-01-09T06:59:00Z">
        <w:r>
          <w:t>I wouldn’t be against this considering how much of it is done in the West, but I think we’d need to present a few different</w:t>
        </w:r>
      </w:ins>
      <w:ins w:id="31" w:author="Sacks, Jason (he/him/his)" w:date="2024-01-09T07:00:00Z">
        <w:r>
          <w:t xml:space="preserve"> types of results. </w:t>
        </w:r>
      </w:ins>
      <w:ins w:id="32" w:author="Sacks, Jason (he/him/his)" w:date="2024-01-09T06:55:00Z">
        <w:r>
          <w:t>Is there a way to differentiate pile burns from broadcast burns in the dataset? The pile burns</w:t>
        </w:r>
      </w:ins>
      <w:ins w:id="33" w:author="Sacks, Jason (he/him/his)" w:date="2024-01-09T06:56:00Z">
        <w:r>
          <w:t xml:space="preserve"> would be a much smaller area from a bur</w:t>
        </w:r>
      </w:ins>
      <w:ins w:id="34" w:author="Sacks, Jason (he/him/his)" w:date="2024-01-09T06:57:00Z">
        <w:r>
          <w:t xml:space="preserve">n scar </w:t>
        </w:r>
        <w:proofErr w:type="gramStart"/>
        <w:r>
          <w:t>perspective</w:t>
        </w:r>
      </w:ins>
      <w:ins w:id="35" w:author="Sacks, Jason (he/him/his)" w:date="2024-01-09T06:56:00Z">
        <w:r>
          <w:t>, but</w:t>
        </w:r>
        <w:proofErr w:type="gramEnd"/>
        <w:r>
          <w:t xml:space="preserve"> could actually represent a larger area of fuel treatment. Any thoughts on how to rectify</w:t>
        </w:r>
      </w:ins>
      <w:ins w:id="36" w:author="Sacks, Jason (he/him/his)" w:date="2024-01-09T06:57:00Z">
        <w:r>
          <w:t xml:space="preserve"> the potential difference between the area treated and area burned? </w:t>
        </w:r>
      </w:ins>
      <w:ins w:id="37" w:author="Sacks, Jason (he/him/his)" w:date="2024-01-09T06:58:00Z">
        <w:r>
          <w:t xml:space="preserve">If we </w:t>
        </w:r>
        <w:proofErr w:type="gramStart"/>
        <w:r>
          <w:t>included</w:t>
        </w:r>
        <w:proofErr w:type="gramEnd"/>
        <w:r>
          <w:t xml:space="preserve"> it in the analysis maybe we present results this way:</w:t>
        </w:r>
      </w:ins>
    </w:p>
    <w:p w14:paraId="241CB4B6" w14:textId="13A5194D" w:rsidR="001E61BE" w:rsidRDefault="001E61BE" w:rsidP="001E61BE">
      <w:pPr>
        <w:pStyle w:val="NoSpacing"/>
        <w:numPr>
          <w:ilvl w:val="2"/>
          <w:numId w:val="2"/>
        </w:numPr>
        <w:rPr>
          <w:ins w:id="38" w:author="Sacks, Jason (he/him/his)" w:date="2024-01-09T06:58:00Z"/>
        </w:rPr>
      </w:pPr>
      <w:ins w:id="39" w:author="Sacks, Jason (he/him/his)" w:date="2024-01-09T06:58:00Z">
        <w:r>
          <w:t>Broadcast burns only</w:t>
        </w:r>
      </w:ins>
    </w:p>
    <w:p w14:paraId="4B566148" w14:textId="58B6A776" w:rsidR="001E61BE" w:rsidRDefault="001E61BE" w:rsidP="001E61BE">
      <w:pPr>
        <w:pStyle w:val="NoSpacing"/>
        <w:numPr>
          <w:ilvl w:val="2"/>
          <w:numId w:val="2"/>
        </w:numPr>
        <w:rPr>
          <w:ins w:id="40" w:author="Sacks, Jason (he/him/his)" w:date="2024-01-09T06:59:00Z"/>
        </w:rPr>
      </w:pPr>
      <w:ins w:id="41" w:author="Sacks, Jason (he/him/his)" w:date="2024-01-09T06:58:00Z">
        <w:r>
          <w:t>Broadcast burns + pile burns</w:t>
        </w:r>
      </w:ins>
    </w:p>
    <w:p w14:paraId="72433BCC" w14:textId="077ADE37" w:rsidR="001E61BE" w:rsidRPr="004B0A6E" w:rsidRDefault="001E61BE">
      <w:pPr>
        <w:pStyle w:val="NoSpacing"/>
        <w:numPr>
          <w:ilvl w:val="2"/>
          <w:numId w:val="2"/>
        </w:numPr>
        <w:pPrChange w:id="42" w:author="Sacks, Jason (he/him/his)" w:date="2024-01-09T06:59:00Z">
          <w:pPr>
            <w:pStyle w:val="NoSpacing"/>
            <w:numPr>
              <w:numId w:val="2"/>
            </w:numPr>
            <w:ind w:left="720" w:hanging="360"/>
          </w:pPr>
        </w:pPrChange>
      </w:pPr>
      <w:ins w:id="43" w:author="Sacks, Jason (he/him/his)" w:date="2024-01-09T06:59:00Z">
        <w:r>
          <w:t xml:space="preserve">Then present some pile burn numbers on </w:t>
        </w:r>
      </w:ins>
      <w:ins w:id="44" w:author="Sacks, Jason (he/him/his)" w:date="2024-01-09T07:00:00Z">
        <w:r>
          <w:t>their</w:t>
        </w:r>
      </w:ins>
      <w:ins w:id="45" w:author="Sacks, Jason (he/him/his)" w:date="2024-01-09T06:59:00Z">
        <w:r>
          <w:t xml:space="preserve"> own?</w:t>
        </w:r>
      </w:ins>
    </w:p>
    <w:sectPr w:rsidR="001E61BE" w:rsidRPr="004B0A6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cks, Jason (he/him/his)" w:date="2024-01-09T06:42:00Z" w:initials="SJ(">
    <w:p w14:paraId="54FBB6BE" w14:textId="77777777" w:rsidR="001819E4" w:rsidRDefault="001819E4">
      <w:pPr>
        <w:pStyle w:val="CommentText"/>
      </w:pPr>
      <w:r>
        <w:rPr>
          <w:rStyle w:val="CommentReference"/>
        </w:rPr>
        <w:annotationRef/>
      </w:r>
      <w:r>
        <w:t>I wonder if the other things to show would be:</w:t>
      </w:r>
    </w:p>
    <w:p w14:paraId="1C11F4A4" w14:textId="6B09FDF3" w:rsidR="001819E4" w:rsidRDefault="001819E4">
      <w:pPr>
        <w:pStyle w:val="CommentText"/>
      </w:pPr>
      <w:r>
        <w:t>Total # wildfires during the time period</w:t>
      </w:r>
    </w:p>
    <w:p w14:paraId="79603940" w14:textId="668792FD" w:rsidR="001819E4" w:rsidRDefault="001819E4">
      <w:pPr>
        <w:pStyle w:val="CommentText"/>
      </w:pPr>
      <w:r>
        <w:t>Total wildfire acres burned during the time period</w:t>
      </w:r>
    </w:p>
    <w:p w14:paraId="0BF302FA" w14:textId="77777777" w:rsidR="001819E4" w:rsidRDefault="001819E4">
      <w:pPr>
        <w:pStyle w:val="CommentText"/>
      </w:pPr>
      <w:r>
        <w:t>Total # Rx fires during the time period</w:t>
      </w:r>
    </w:p>
    <w:p w14:paraId="4771684E" w14:textId="77777777" w:rsidR="001819E4" w:rsidRDefault="001819E4">
      <w:pPr>
        <w:pStyle w:val="CommentText"/>
      </w:pPr>
      <w:r>
        <w:t>Total Rx fire acres burned during the time period</w:t>
      </w:r>
    </w:p>
    <w:p w14:paraId="020CF15C" w14:textId="77777777" w:rsidR="001819E4" w:rsidRDefault="001819E4">
      <w:pPr>
        <w:pStyle w:val="CommentText"/>
      </w:pPr>
    </w:p>
    <w:p w14:paraId="77DAE91A" w14:textId="6F18288F" w:rsidR="001819E4" w:rsidRDefault="001819E4">
      <w:pPr>
        <w:pStyle w:val="CommentText"/>
      </w:pPr>
      <w:r>
        <w:t xml:space="preserve">In this analysis have we confirmed that the intersections are occurring after Rx fire activity? </w:t>
      </w:r>
    </w:p>
  </w:comment>
  <w:comment w:id="1" w:author="Baker, Kirk" w:date="2024-01-09T09:22:00Z" w:initials="BK">
    <w:p w14:paraId="0CA0A453" w14:textId="77777777" w:rsidR="002139FA" w:rsidRDefault="002139FA">
      <w:pPr>
        <w:pStyle w:val="CommentText"/>
      </w:pPr>
      <w:r>
        <w:rPr>
          <w:rStyle w:val="CommentReference"/>
        </w:rPr>
        <w:annotationRef/>
      </w:r>
      <w:r>
        <w:t xml:space="preserve">This is really nice! I could be wrong but my first reaction is that the amount of acres is tiny. Do you think it would be reasonable to also present this information as a percent of wildland area in the respective state? </w:t>
      </w:r>
    </w:p>
    <w:p w14:paraId="09CCCCE9" w14:textId="77777777" w:rsidR="002139FA" w:rsidRDefault="002139FA">
      <w:pPr>
        <w:pStyle w:val="CommentText"/>
      </w:pPr>
    </w:p>
    <w:p w14:paraId="672CFF9C" w14:textId="77777777" w:rsidR="002139FA" w:rsidRDefault="002139FA" w:rsidP="00ED1314">
      <w:pPr>
        <w:pStyle w:val="CommentText"/>
      </w:pPr>
      <w:r>
        <w:t xml:space="preserve">So looking back at Table 2, these seem like incredibly small amounts of acres. Should I be using that as context or would some other data be better? I think it would be cool to relate this to Table 2 and I imagine reviewers and readers might try to do the same so we might as well. </w:t>
      </w:r>
    </w:p>
  </w:comment>
  <w:comment w:id="2" w:author="Sacks, Jason (he/him/his)" w:date="2024-01-09T06:47:00Z" w:initials="SJ(">
    <w:p w14:paraId="0CD8EFDC" w14:textId="275F103C" w:rsidR="001819E4" w:rsidRDefault="001819E4">
      <w:pPr>
        <w:pStyle w:val="CommentText"/>
      </w:pPr>
      <w:r>
        <w:rPr>
          <w:rStyle w:val="CommentReference"/>
        </w:rPr>
        <w:annotationRef/>
      </w:r>
      <w:r>
        <w:t xml:space="preserve">How did we define precede? Is it one year prior? Did we define an upper bound like no more than 5 years prior? I’m not sure what the return interval of fire is in these two locations. I know we are not assessing treatment effectiveness, but I think we would to make sure the intersection is happening within the window where it could have an impact. </w:t>
      </w:r>
    </w:p>
  </w:comment>
  <w:comment w:id="3" w:author="Baker, Kirk" w:date="2024-01-09T09:26:00Z" w:initials="BK">
    <w:p w14:paraId="0140D12D" w14:textId="77777777" w:rsidR="002139FA" w:rsidRDefault="002139FA" w:rsidP="00C44D4E">
      <w:pPr>
        <w:pStyle w:val="CommentText"/>
      </w:pPr>
      <w:r>
        <w:rPr>
          <w:rStyle w:val="CommentReference"/>
        </w:rPr>
        <w:annotationRef/>
      </w:r>
      <w:r>
        <w:t xml:space="preserve">I know I am really bad about expanding projects but even if you could speak to this at kind of a high level with a few examples that would be extremely useful because it will help us better respond to similar studies based on LandFire.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DAE91A" w15:done="0"/>
  <w15:commentEx w15:paraId="672CFF9C" w15:done="0"/>
  <w15:commentEx w15:paraId="0CD8EFDC" w15:done="0"/>
  <w15:commentEx w15:paraId="0140D1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76956" w16cex:dateUtc="2024-01-09T11:42:00Z"/>
  <w16cex:commentExtensible w16cex:durableId="29478ECA" w16cex:dateUtc="2024-01-09T14:22:00Z"/>
  <w16cex:commentExtensible w16cex:durableId="29476A82" w16cex:dateUtc="2024-01-09T11:47:00Z"/>
  <w16cex:commentExtensible w16cex:durableId="29478FA9" w16cex:dateUtc="2024-01-09T1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DAE91A" w16cid:durableId="29476956"/>
  <w16cid:commentId w16cid:paraId="672CFF9C" w16cid:durableId="29478ECA"/>
  <w16cid:commentId w16cid:paraId="0CD8EFDC" w16cid:durableId="29476A82"/>
  <w16cid:commentId w16cid:paraId="0140D12D" w16cid:durableId="29478FA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670E3"/>
    <w:multiLevelType w:val="hybridMultilevel"/>
    <w:tmpl w:val="600E716C"/>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1E57BF"/>
    <w:multiLevelType w:val="hybridMultilevel"/>
    <w:tmpl w:val="16F64C72"/>
    <w:lvl w:ilvl="0" w:tplc="3FDEB13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4994930">
    <w:abstractNumId w:val="1"/>
  </w:num>
  <w:num w:numId="2" w16cid:durableId="7906663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cks, Jason (he/him/his)">
    <w15:presenceInfo w15:providerId="AD" w15:userId="S::Sacks.Jason@epa.gov::1524cc2c-5640-4634-bdf7-a1ff48c4420b"/>
  </w15:person>
  <w15:person w15:author="Baker, Kirk">
    <w15:presenceInfo w15:providerId="AD" w15:userId="S::Baker.Kirk@epa.gov::db297771-ee7e-47b9-ad4f-13b6498c1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A6E"/>
    <w:rsid w:val="001819E4"/>
    <w:rsid w:val="001E61BE"/>
    <w:rsid w:val="00206C25"/>
    <w:rsid w:val="002139FA"/>
    <w:rsid w:val="004B0A6E"/>
    <w:rsid w:val="00633884"/>
    <w:rsid w:val="0064413B"/>
    <w:rsid w:val="006B345A"/>
    <w:rsid w:val="006F316B"/>
    <w:rsid w:val="007D5CEC"/>
    <w:rsid w:val="00A04258"/>
    <w:rsid w:val="00A170A9"/>
    <w:rsid w:val="00B26420"/>
    <w:rsid w:val="00B5677C"/>
    <w:rsid w:val="00BD7652"/>
    <w:rsid w:val="00CB150B"/>
    <w:rsid w:val="00E40C0D"/>
    <w:rsid w:val="00FA5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DC159"/>
  <w15:chartTrackingRefBased/>
  <w15:docId w15:val="{05263995-DA27-457E-BFDD-427D2817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0A6E"/>
    <w:pPr>
      <w:spacing w:after="0" w:line="240" w:lineRule="auto"/>
    </w:pPr>
  </w:style>
  <w:style w:type="table" w:styleId="TableGrid">
    <w:name w:val="Table Grid"/>
    <w:basedOn w:val="TableNormal"/>
    <w:uiPriority w:val="39"/>
    <w:rsid w:val="006F3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70A9"/>
    <w:rPr>
      <w:color w:val="0563C1" w:themeColor="hyperlink"/>
      <w:u w:val="single"/>
    </w:rPr>
  </w:style>
  <w:style w:type="character" w:styleId="UnresolvedMention">
    <w:name w:val="Unresolved Mention"/>
    <w:basedOn w:val="DefaultParagraphFont"/>
    <w:uiPriority w:val="99"/>
    <w:semiHidden/>
    <w:unhideWhenUsed/>
    <w:rsid w:val="00A170A9"/>
    <w:rPr>
      <w:color w:val="605E5C"/>
      <w:shd w:val="clear" w:color="auto" w:fill="E1DFDD"/>
    </w:rPr>
  </w:style>
  <w:style w:type="character" w:styleId="CommentReference">
    <w:name w:val="annotation reference"/>
    <w:basedOn w:val="DefaultParagraphFont"/>
    <w:uiPriority w:val="99"/>
    <w:semiHidden/>
    <w:unhideWhenUsed/>
    <w:rsid w:val="001819E4"/>
    <w:rPr>
      <w:sz w:val="16"/>
      <w:szCs w:val="16"/>
    </w:rPr>
  </w:style>
  <w:style w:type="paragraph" w:styleId="CommentText">
    <w:name w:val="annotation text"/>
    <w:basedOn w:val="Normal"/>
    <w:link w:val="CommentTextChar"/>
    <w:uiPriority w:val="99"/>
    <w:unhideWhenUsed/>
    <w:rsid w:val="001819E4"/>
    <w:pPr>
      <w:spacing w:line="240" w:lineRule="auto"/>
    </w:pPr>
    <w:rPr>
      <w:sz w:val="20"/>
      <w:szCs w:val="20"/>
    </w:rPr>
  </w:style>
  <w:style w:type="character" w:customStyle="1" w:styleId="CommentTextChar">
    <w:name w:val="Comment Text Char"/>
    <w:basedOn w:val="DefaultParagraphFont"/>
    <w:link w:val="CommentText"/>
    <w:uiPriority w:val="99"/>
    <w:rsid w:val="001819E4"/>
    <w:rPr>
      <w:sz w:val="20"/>
      <w:szCs w:val="20"/>
    </w:rPr>
  </w:style>
  <w:style w:type="paragraph" w:styleId="CommentSubject">
    <w:name w:val="annotation subject"/>
    <w:basedOn w:val="CommentText"/>
    <w:next w:val="CommentText"/>
    <w:link w:val="CommentSubjectChar"/>
    <w:uiPriority w:val="99"/>
    <w:semiHidden/>
    <w:unhideWhenUsed/>
    <w:rsid w:val="001819E4"/>
    <w:rPr>
      <w:b/>
      <w:bCs/>
    </w:rPr>
  </w:style>
  <w:style w:type="character" w:customStyle="1" w:styleId="CommentSubjectChar">
    <w:name w:val="Comment Subject Char"/>
    <w:basedOn w:val="CommentTextChar"/>
    <w:link w:val="CommentSubject"/>
    <w:uiPriority w:val="99"/>
    <w:semiHidden/>
    <w:rsid w:val="001819E4"/>
    <w:rPr>
      <w:b/>
      <w:bCs/>
      <w:sz w:val="20"/>
      <w:szCs w:val="20"/>
    </w:rPr>
  </w:style>
  <w:style w:type="paragraph" w:styleId="Revision">
    <w:name w:val="Revision"/>
    <w:hidden/>
    <w:uiPriority w:val="99"/>
    <w:semiHidden/>
    <w:rsid w:val="001819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882845">
      <w:bodyDiv w:val="1"/>
      <w:marLeft w:val="0"/>
      <w:marRight w:val="0"/>
      <w:marTop w:val="0"/>
      <w:marBottom w:val="0"/>
      <w:divBdr>
        <w:top w:val="none" w:sz="0" w:space="0" w:color="auto"/>
        <w:left w:val="none" w:sz="0" w:space="0" w:color="auto"/>
        <w:bottom w:val="none" w:sz="0" w:space="0" w:color="auto"/>
        <w:right w:val="none" w:sz="0" w:space="0" w:color="auto"/>
      </w:divBdr>
    </w:div>
    <w:div w:id="583295119">
      <w:bodyDiv w:val="1"/>
      <w:marLeft w:val="0"/>
      <w:marRight w:val="0"/>
      <w:marTop w:val="0"/>
      <w:marBottom w:val="0"/>
      <w:divBdr>
        <w:top w:val="none" w:sz="0" w:space="0" w:color="auto"/>
        <w:left w:val="none" w:sz="0" w:space="0" w:color="auto"/>
        <w:bottom w:val="none" w:sz="0" w:space="0" w:color="auto"/>
        <w:right w:val="none" w:sz="0" w:space="0" w:color="auto"/>
      </w:divBdr>
    </w:div>
    <w:div w:id="725682247">
      <w:bodyDiv w:val="1"/>
      <w:marLeft w:val="0"/>
      <w:marRight w:val="0"/>
      <w:marTop w:val="0"/>
      <w:marBottom w:val="0"/>
      <w:divBdr>
        <w:top w:val="none" w:sz="0" w:space="0" w:color="auto"/>
        <w:left w:val="none" w:sz="0" w:space="0" w:color="auto"/>
        <w:bottom w:val="none" w:sz="0" w:space="0" w:color="auto"/>
        <w:right w:val="none" w:sz="0" w:space="0" w:color="auto"/>
      </w:divBdr>
    </w:div>
    <w:div w:id="982924605">
      <w:bodyDiv w:val="1"/>
      <w:marLeft w:val="0"/>
      <w:marRight w:val="0"/>
      <w:marTop w:val="0"/>
      <w:marBottom w:val="0"/>
      <w:divBdr>
        <w:top w:val="none" w:sz="0" w:space="0" w:color="auto"/>
        <w:left w:val="none" w:sz="0" w:space="0" w:color="auto"/>
        <w:bottom w:val="none" w:sz="0" w:space="0" w:color="auto"/>
        <w:right w:val="none" w:sz="0" w:space="0" w:color="auto"/>
      </w:divBdr>
    </w:div>
    <w:div w:id="1393698431">
      <w:bodyDiv w:val="1"/>
      <w:marLeft w:val="0"/>
      <w:marRight w:val="0"/>
      <w:marTop w:val="0"/>
      <w:marBottom w:val="0"/>
      <w:divBdr>
        <w:top w:val="none" w:sz="0" w:space="0" w:color="auto"/>
        <w:left w:val="none" w:sz="0" w:space="0" w:color="auto"/>
        <w:bottom w:val="none" w:sz="0" w:space="0" w:color="auto"/>
        <w:right w:val="none" w:sz="0" w:space="0" w:color="auto"/>
      </w:divBdr>
    </w:div>
    <w:div w:id="1469862348">
      <w:bodyDiv w:val="1"/>
      <w:marLeft w:val="0"/>
      <w:marRight w:val="0"/>
      <w:marTop w:val="0"/>
      <w:marBottom w:val="0"/>
      <w:divBdr>
        <w:top w:val="none" w:sz="0" w:space="0" w:color="auto"/>
        <w:left w:val="none" w:sz="0" w:space="0" w:color="auto"/>
        <w:bottom w:val="none" w:sz="0" w:space="0" w:color="auto"/>
        <w:right w:val="none" w:sz="0" w:space="0" w:color="auto"/>
      </w:divBdr>
    </w:div>
    <w:div w:id="1614433748">
      <w:bodyDiv w:val="1"/>
      <w:marLeft w:val="0"/>
      <w:marRight w:val="0"/>
      <w:marTop w:val="0"/>
      <w:marBottom w:val="0"/>
      <w:divBdr>
        <w:top w:val="none" w:sz="0" w:space="0" w:color="auto"/>
        <w:left w:val="none" w:sz="0" w:space="0" w:color="auto"/>
        <w:bottom w:val="none" w:sz="0" w:space="0" w:color="auto"/>
        <w:right w:val="none" w:sz="0" w:space="0" w:color="auto"/>
      </w:divBdr>
    </w:div>
    <w:div w:id="1790004510">
      <w:bodyDiv w:val="1"/>
      <w:marLeft w:val="0"/>
      <w:marRight w:val="0"/>
      <w:marTop w:val="0"/>
      <w:marBottom w:val="0"/>
      <w:divBdr>
        <w:top w:val="none" w:sz="0" w:space="0" w:color="auto"/>
        <w:left w:val="none" w:sz="0" w:space="0" w:color="auto"/>
        <w:bottom w:val="none" w:sz="0" w:space="0" w:color="auto"/>
        <w:right w:val="none" w:sz="0" w:space="0" w:color="auto"/>
      </w:divBdr>
    </w:div>
    <w:div w:id="188436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mailto:beidler.james@epa.go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4627</TotalTime>
  <Pages>4</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Beidler, James</dc:creator>
  <cp:keywords/>
  <dc:description/>
  <cp:lastModifiedBy>Baker, Kirk</cp:lastModifiedBy>
  <cp:revision>11</cp:revision>
  <dcterms:created xsi:type="dcterms:W3CDTF">2024-01-05T18:01:00Z</dcterms:created>
  <dcterms:modified xsi:type="dcterms:W3CDTF">2024-01-09T14:26:00Z</dcterms:modified>
</cp:coreProperties>
</file>